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5103"/>
        <w:gridCol w:w="7797"/>
      </w:tblGrid>
      <w:tr w:rsidR="000C2E3E" w:rsidRPr="0027447A" w14:paraId="6C61C622" w14:textId="77777777" w:rsidTr="00CA3F17">
        <w:tc>
          <w:tcPr>
            <w:tcW w:w="497" w:type="dxa"/>
          </w:tcPr>
          <w:p w14:paraId="649841BE" w14:textId="77777777" w:rsidR="000C2E3E" w:rsidRPr="0027447A" w:rsidRDefault="000C2E3E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6BF86464" w14:textId="77777777" w:rsidR="000C2E3E" w:rsidRPr="0027447A" w:rsidRDefault="000C2E3E" w:rsidP="00CA3F1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Nom de la société (adresse, téléphone)</w:t>
            </w:r>
          </w:p>
          <w:p w14:paraId="19D6CA01" w14:textId="77777777" w:rsidR="000C2E3E" w:rsidRPr="0027447A" w:rsidRDefault="000C2E3E" w:rsidP="00CA3F1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Nom de la personne à contacter</w:t>
            </w:r>
          </w:p>
          <w:p w14:paraId="672A6659" w14:textId="77777777" w:rsidR="00E42978" w:rsidRPr="0027447A" w:rsidRDefault="00E42978" w:rsidP="00CA3F1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0A37501D" w14:textId="77777777" w:rsidR="000C2E3E" w:rsidRPr="0027447A" w:rsidRDefault="000C2E3E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0C2E3E" w:rsidRPr="0027447A" w14:paraId="0906A4D6" w14:textId="77777777" w:rsidTr="00CA3F17">
        <w:tc>
          <w:tcPr>
            <w:tcW w:w="497" w:type="dxa"/>
          </w:tcPr>
          <w:p w14:paraId="18F999B5" w14:textId="77777777" w:rsidR="000C2E3E" w:rsidRPr="0027447A" w:rsidRDefault="000C2E3E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14:paraId="0A17D232" w14:textId="77777777" w:rsidR="000C2E3E" w:rsidRPr="0027447A" w:rsidRDefault="000C2E3E" w:rsidP="00CA3F1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N° vert (le cas échéant)</w:t>
            </w:r>
          </w:p>
          <w:p w14:paraId="5DAB6C7B" w14:textId="77777777" w:rsidR="00E42978" w:rsidRPr="0027447A" w:rsidRDefault="00E42978" w:rsidP="00CA3F1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02EB378F" w14:textId="77777777" w:rsidR="000C2E3E" w:rsidRPr="0027447A" w:rsidRDefault="000C2E3E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0C2E3E" w:rsidRPr="0027447A" w14:paraId="407DDF18" w14:textId="77777777" w:rsidTr="00CA3F17">
        <w:tc>
          <w:tcPr>
            <w:tcW w:w="497" w:type="dxa"/>
          </w:tcPr>
          <w:p w14:paraId="5FCD5EC4" w14:textId="77777777" w:rsidR="000C2E3E" w:rsidRPr="0027447A" w:rsidRDefault="000C2E3E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14:paraId="0F78083C" w14:textId="77777777" w:rsidR="000C2E3E" w:rsidRPr="0027447A" w:rsidRDefault="000C2E3E" w:rsidP="00CA3F1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Adresse du site Internet</w:t>
            </w:r>
          </w:p>
          <w:p w14:paraId="6A05A809" w14:textId="77777777" w:rsidR="00E42978" w:rsidRPr="0027447A" w:rsidRDefault="00E42978" w:rsidP="00CA3F1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5A39BBE3" w14:textId="77777777" w:rsidR="000C2E3E" w:rsidRPr="0027447A" w:rsidRDefault="000C2E3E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0C2E3E" w:rsidRPr="0027447A" w14:paraId="677498AF" w14:textId="77777777" w:rsidTr="00CA3F17">
        <w:tc>
          <w:tcPr>
            <w:tcW w:w="497" w:type="dxa"/>
          </w:tcPr>
          <w:p w14:paraId="2598DEE6" w14:textId="77777777" w:rsidR="000C2E3E" w:rsidRPr="0027447A" w:rsidRDefault="000C2E3E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14:paraId="216B57C8" w14:textId="77777777" w:rsidR="000C2E3E" w:rsidRPr="0027447A" w:rsidRDefault="000C2E3E" w:rsidP="00CA3F1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Présentation de la société (importance, structure)</w:t>
            </w:r>
          </w:p>
          <w:p w14:paraId="41C8F396" w14:textId="77777777" w:rsidR="00E42978" w:rsidRPr="0027447A" w:rsidRDefault="00E42978" w:rsidP="00CA3F1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72A3D3EC" w14:textId="77777777" w:rsidR="000C2E3E" w:rsidRPr="0027447A" w:rsidRDefault="000C2E3E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0C2E3E" w:rsidRPr="0027447A" w14:paraId="07184B37" w14:textId="77777777" w:rsidTr="00CA3F17">
        <w:tc>
          <w:tcPr>
            <w:tcW w:w="497" w:type="dxa"/>
          </w:tcPr>
          <w:p w14:paraId="78941E47" w14:textId="77777777" w:rsidR="000C2E3E" w:rsidRPr="0027447A" w:rsidRDefault="000C2E3E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14:paraId="0AEA6B48" w14:textId="77777777" w:rsidR="000C2E3E" w:rsidRPr="0027447A" w:rsidRDefault="000C2E3E" w:rsidP="00CA3F1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 xml:space="preserve">Affectation d’un personnel particulier pour le suivi des commandes </w:t>
            </w:r>
            <w:r w:rsidR="00E42978" w:rsidRPr="0027447A">
              <w:rPr>
                <w:rFonts w:ascii="Times New Roman" w:hAnsi="Times New Roman"/>
                <w:sz w:val="24"/>
                <w:szCs w:val="24"/>
              </w:rPr>
              <w:t>de l’université et de sa bibliothèque ?</w:t>
            </w:r>
          </w:p>
          <w:p w14:paraId="0D0B940D" w14:textId="77777777" w:rsidR="00E42978" w:rsidRPr="0027447A" w:rsidRDefault="00E42978" w:rsidP="00CA3F1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0E27B00A" w14:textId="77777777" w:rsidR="000C2E3E" w:rsidRPr="0027447A" w:rsidRDefault="000C2E3E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0C2E3E" w:rsidRPr="0027447A" w14:paraId="2E5BE71D" w14:textId="77777777" w:rsidTr="00CA3F17">
        <w:tc>
          <w:tcPr>
            <w:tcW w:w="497" w:type="dxa"/>
          </w:tcPr>
          <w:p w14:paraId="29B4EA11" w14:textId="77777777" w:rsidR="000C2E3E" w:rsidRPr="0027447A" w:rsidRDefault="000C2E3E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14:paraId="32F6C972" w14:textId="77777777" w:rsidR="000C2E3E" w:rsidRPr="0027447A" w:rsidRDefault="000C2E3E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Délais de livraison ?</w:t>
            </w:r>
          </w:p>
          <w:p w14:paraId="2E288C60" w14:textId="77777777" w:rsidR="005E3F69" w:rsidRPr="0027447A" w:rsidRDefault="004E1892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Pour les ouvrages édités en France :</w:t>
            </w:r>
          </w:p>
          <w:p w14:paraId="27427194" w14:textId="77777777" w:rsidR="005E3F69" w:rsidRPr="0027447A" w:rsidRDefault="005E3F69" w:rsidP="00CA3F17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Livraison standard</w:t>
            </w:r>
          </w:p>
          <w:p w14:paraId="28CEA17E" w14:textId="77777777" w:rsidR="005E3F69" w:rsidRPr="0027447A" w:rsidRDefault="005E3F69" w:rsidP="00CA3F17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Livraison urgente</w:t>
            </w:r>
          </w:p>
          <w:p w14:paraId="20C8DE71" w14:textId="77777777" w:rsidR="005E3F69" w:rsidRPr="0027447A" w:rsidRDefault="005E3F69" w:rsidP="00CA3F17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Livraison très urgente ou expresse</w:t>
            </w:r>
          </w:p>
          <w:p w14:paraId="11EF4CD9" w14:textId="77777777" w:rsidR="005E3F69" w:rsidRPr="0027447A" w:rsidRDefault="005E3F69" w:rsidP="00CA3F17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Coût de livraison très urgente ou expresse ?</w:t>
            </w:r>
          </w:p>
          <w:p w14:paraId="60061E4C" w14:textId="77777777" w:rsidR="005E3F69" w:rsidRPr="0027447A" w:rsidRDefault="005E3F69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121A5F7" w14:textId="77777777" w:rsidR="004E1892" w:rsidRPr="0027447A" w:rsidRDefault="004E1892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Pour les ouvrages édités hors France : </w:t>
            </w:r>
          </w:p>
          <w:p w14:paraId="11AD1AA6" w14:textId="77777777" w:rsidR="08B68424" w:rsidRPr="0027447A" w:rsidRDefault="08B68424" w:rsidP="00CA3F17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Livraison standard</w:t>
            </w:r>
          </w:p>
          <w:p w14:paraId="359BC146" w14:textId="77777777" w:rsidR="08B68424" w:rsidRPr="0027447A" w:rsidRDefault="08B68424" w:rsidP="00CA3F17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Livraison urgente</w:t>
            </w:r>
          </w:p>
          <w:p w14:paraId="7500F265" w14:textId="77777777" w:rsidR="08B68424" w:rsidRPr="0027447A" w:rsidRDefault="08B68424" w:rsidP="00CA3F17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Livraison très urgente ou expresse</w:t>
            </w:r>
          </w:p>
          <w:p w14:paraId="52407EA2" w14:textId="77777777" w:rsidR="08B68424" w:rsidRPr="0027447A" w:rsidRDefault="08B68424" w:rsidP="00CA3F17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lastRenderedPageBreak/>
              <w:t>Coût de livraison très urgente ou expresse ?</w:t>
            </w:r>
          </w:p>
          <w:p w14:paraId="5033C2AA" w14:textId="2E34D321" w:rsidR="16686EB2" w:rsidRPr="0027447A" w:rsidRDefault="16686EB2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0637A4F" w14:textId="77777777" w:rsidR="000C2E3E" w:rsidRPr="0027447A" w:rsidRDefault="000C2E3E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Modalités de livraison ?</w:t>
            </w:r>
          </w:p>
          <w:p w14:paraId="0D9E1627" w14:textId="77777777" w:rsidR="000C2E3E" w:rsidRPr="0027447A" w:rsidRDefault="000C2E3E" w:rsidP="00CA3F1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Avez-vous vos propres livreurs ?</w:t>
            </w:r>
          </w:p>
          <w:p w14:paraId="5897E924" w14:textId="77777777" w:rsidR="000C2E3E" w:rsidRPr="0027447A" w:rsidRDefault="000C2E3E" w:rsidP="00CA3F17">
            <w:p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Etes-vous en relation avec une société spécifique pour les livraisons ?</w:t>
            </w:r>
          </w:p>
          <w:p w14:paraId="4B94D5A5" w14:textId="77777777" w:rsidR="000C2E3E" w:rsidRPr="0027447A" w:rsidRDefault="000C2E3E" w:rsidP="00CA3F1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797" w:type="dxa"/>
          </w:tcPr>
          <w:p w14:paraId="3DEEC669" w14:textId="77777777" w:rsidR="000C2E3E" w:rsidRPr="0027447A" w:rsidRDefault="000C2E3E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E1892" w:rsidRPr="0027447A" w14:paraId="23FDF434" w14:textId="77777777" w:rsidTr="00CA3F17">
        <w:tc>
          <w:tcPr>
            <w:tcW w:w="497" w:type="dxa"/>
          </w:tcPr>
          <w:p w14:paraId="3656B9AB" w14:textId="131881C5" w:rsidR="004E1892" w:rsidRPr="0027447A" w:rsidRDefault="36F3453E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14:paraId="0406F6D7" w14:textId="203EA531" w:rsidR="004E1892" w:rsidRPr="0027447A" w:rsidRDefault="004E1892" w:rsidP="00CA3F17">
            <w:p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Si vous avez un stock, nature et volumétrie du stock</w:t>
            </w:r>
            <w:r w:rsidR="00F37012" w:rsidRPr="0027447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C66BC" w:rsidRPr="0027447A">
              <w:rPr>
                <w:rFonts w:ascii="Times New Roman" w:hAnsi="Times New Roman"/>
                <w:sz w:val="24"/>
                <w:szCs w:val="24"/>
              </w:rPr>
              <w:t>à la date de remise des offres</w:t>
            </w:r>
            <w:r w:rsidR="00F37012" w:rsidRPr="0027447A">
              <w:rPr>
                <w:rFonts w:ascii="Times New Roman" w:hAnsi="Times New Roman"/>
                <w:sz w:val="24"/>
                <w:szCs w:val="24"/>
              </w:rPr>
              <w:t xml:space="preserve"> ou indiquer la date de référence</w:t>
            </w:r>
            <w:proofErr w:type="gramStart"/>
            <w:r w:rsidR="00F37012" w:rsidRPr="0027447A">
              <w:rPr>
                <w:rFonts w:ascii="Times New Roman" w:hAnsi="Times New Roman"/>
                <w:sz w:val="24"/>
                <w:szCs w:val="24"/>
              </w:rPr>
              <w:t>)</w:t>
            </w:r>
            <w:r w:rsidRPr="0027447A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2744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9B0D339" w14:textId="3A9B780F" w:rsidR="004E1892" w:rsidRPr="0027447A" w:rsidRDefault="004E1892" w:rsidP="00CA3F17">
            <w:p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 xml:space="preserve">- en économie/gestion        </w:t>
            </w:r>
          </w:p>
          <w:p w14:paraId="42477417" w14:textId="45464627" w:rsidR="004E1892" w:rsidRPr="0027447A" w:rsidRDefault="004E1892" w:rsidP="00CA3F17">
            <w:p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- en sciences humaines</w:t>
            </w:r>
          </w:p>
          <w:p w14:paraId="1C86432A" w14:textId="59737588" w:rsidR="004E1892" w:rsidRPr="0027447A" w:rsidRDefault="004E1892" w:rsidP="00CA3F17">
            <w:p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- en droit</w:t>
            </w:r>
          </w:p>
          <w:p w14:paraId="36C5E35B" w14:textId="3E89A4DA" w:rsidR="004E1892" w:rsidRPr="0027447A" w:rsidRDefault="004E1892" w:rsidP="00CA3F17">
            <w:p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- en mathématiques/informatique</w:t>
            </w:r>
          </w:p>
          <w:p w14:paraId="5A78ADCF" w14:textId="77777777" w:rsidR="00F37012" w:rsidRPr="0027447A" w:rsidRDefault="00F37012" w:rsidP="00CA3F1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68EB1E" w14:textId="53E66803" w:rsidR="00F37012" w:rsidRPr="0027447A" w:rsidRDefault="00F37012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Dans quel pays, quelle région, votre stock se trouve-t-il ?</w:t>
            </w:r>
          </w:p>
          <w:p w14:paraId="2D50EDF8" w14:textId="65641ACC" w:rsidR="004E1892" w:rsidRPr="0027447A" w:rsidRDefault="004E1892" w:rsidP="00CA3F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45FB0818" w14:textId="77777777" w:rsidR="004E1892" w:rsidRPr="0027447A" w:rsidRDefault="004E1892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E1892" w:rsidRPr="0027447A" w14:paraId="1C6F0DFB" w14:textId="77777777" w:rsidTr="00CA3F17">
        <w:tc>
          <w:tcPr>
            <w:tcW w:w="497" w:type="dxa"/>
          </w:tcPr>
          <w:p w14:paraId="049F31CB" w14:textId="0E07BD0D" w:rsidR="004E1892" w:rsidRPr="0027447A" w:rsidRDefault="7E1E9F32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14:paraId="71D006EB" w14:textId="740A48C9" w:rsidR="004E1892" w:rsidRPr="0027447A" w:rsidRDefault="004E1892" w:rsidP="00CA3F17">
            <w:p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Quels sont vos outils de travail bibliographiques ?</w:t>
            </w:r>
          </w:p>
          <w:p w14:paraId="7F8E44B5" w14:textId="61A20432" w:rsidR="004E1892" w:rsidRPr="0027447A" w:rsidRDefault="004E1892" w:rsidP="00CA3F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53128261" w14:textId="77777777" w:rsidR="004E1892" w:rsidRPr="0027447A" w:rsidRDefault="004E1892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E1892" w:rsidRPr="0027447A" w14:paraId="75308F61" w14:textId="77777777" w:rsidTr="00CA3F17">
        <w:tc>
          <w:tcPr>
            <w:tcW w:w="497" w:type="dxa"/>
          </w:tcPr>
          <w:p w14:paraId="62486C05" w14:textId="7F9EDDE6" w:rsidR="004E1892" w:rsidRPr="0027447A" w:rsidRDefault="26E6764B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14:paraId="221DC0FF" w14:textId="578BD3CD" w:rsidR="004E1892" w:rsidRPr="0027447A" w:rsidRDefault="004E1892" w:rsidP="00CA3F1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Proposition</w:t>
            </w:r>
            <w:r w:rsidR="7606AA3C" w:rsidRPr="0027447A">
              <w:rPr>
                <w:rFonts w:ascii="Times New Roman" w:hAnsi="Times New Roman"/>
                <w:sz w:val="24"/>
                <w:szCs w:val="24"/>
              </w:rPr>
              <w:t>s</w:t>
            </w:r>
            <w:r w:rsidRPr="002744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3A8DF3B0" w:rsidRPr="0027447A">
              <w:rPr>
                <w:rFonts w:ascii="Times New Roman" w:hAnsi="Times New Roman"/>
                <w:sz w:val="24"/>
                <w:szCs w:val="24"/>
              </w:rPr>
              <w:t>d’acquisitions</w:t>
            </w:r>
            <w:r w:rsidR="63D6CEAE" w:rsidRPr="002744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447A">
              <w:rPr>
                <w:rFonts w:ascii="Times New Roman" w:hAnsi="Times New Roman"/>
                <w:sz w:val="24"/>
                <w:szCs w:val="24"/>
              </w:rPr>
              <w:t>sur</w:t>
            </w:r>
            <w:r w:rsidR="42E9B012" w:rsidRPr="002744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447A">
              <w:rPr>
                <w:rFonts w:ascii="Times New Roman" w:hAnsi="Times New Roman"/>
                <w:sz w:val="24"/>
                <w:szCs w:val="24"/>
              </w:rPr>
              <w:t>profil</w:t>
            </w:r>
            <w:r w:rsidR="7B32F187" w:rsidRPr="002744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447A">
              <w:rPr>
                <w:rFonts w:ascii="Times New Roman" w:hAnsi="Times New Roman"/>
                <w:sz w:val="24"/>
                <w:szCs w:val="24"/>
              </w:rPr>
              <w:t>Economie/gestion</w:t>
            </w:r>
          </w:p>
          <w:p w14:paraId="3BA5CFBB" w14:textId="77777777" w:rsidR="004E1892" w:rsidRPr="0027447A" w:rsidRDefault="004E1892" w:rsidP="00CA3F1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447A">
              <w:rPr>
                <w:rFonts w:ascii="Times New Roman" w:hAnsi="Times New Roman"/>
                <w:sz w:val="24"/>
                <w:szCs w:val="24"/>
              </w:rPr>
              <w:t>sous</w:t>
            </w:r>
            <w:proofErr w:type="gramEnd"/>
            <w:r w:rsidRPr="0027447A">
              <w:rPr>
                <w:rFonts w:ascii="Times New Roman" w:hAnsi="Times New Roman"/>
                <w:sz w:val="24"/>
                <w:szCs w:val="24"/>
              </w:rPr>
              <w:t xml:space="preserve"> forme électronique (sur le site…)</w:t>
            </w:r>
          </w:p>
          <w:p w14:paraId="68A4BABA" w14:textId="0B529125" w:rsidR="004E1892" w:rsidRPr="0027447A" w:rsidRDefault="004E1892" w:rsidP="00CA3F17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447A">
              <w:rPr>
                <w:rFonts w:ascii="Times New Roman" w:hAnsi="Times New Roman"/>
                <w:sz w:val="24"/>
                <w:szCs w:val="24"/>
              </w:rPr>
              <w:t>autre</w:t>
            </w:r>
            <w:proofErr w:type="gramEnd"/>
            <w:r w:rsidRPr="0027447A">
              <w:rPr>
                <w:rFonts w:ascii="Times New Roman" w:hAnsi="Times New Roman"/>
                <w:sz w:val="24"/>
                <w:szCs w:val="24"/>
              </w:rPr>
              <w:t xml:space="preserve"> (précisez)</w:t>
            </w:r>
          </w:p>
          <w:p w14:paraId="2204FC9D" w14:textId="71BEAB4E" w:rsidR="004E1892" w:rsidRPr="0027447A" w:rsidRDefault="004E1892" w:rsidP="00CA3F17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4101652C" w14:textId="77777777" w:rsidR="004E1892" w:rsidRPr="0027447A" w:rsidRDefault="004E1892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73175" w:rsidRPr="0027447A" w14:paraId="286E5D36" w14:textId="77777777" w:rsidTr="00CA3F17">
        <w:tc>
          <w:tcPr>
            <w:tcW w:w="497" w:type="dxa"/>
          </w:tcPr>
          <w:p w14:paraId="4B99056E" w14:textId="57F6EF48" w:rsidR="00473175" w:rsidRPr="0027447A" w:rsidRDefault="1D4F1457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14:paraId="045107E8" w14:textId="77777777" w:rsidR="00473175" w:rsidRPr="0027447A" w:rsidRDefault="00473175" w:rsidP="00CA3F1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 xml:space="preserve">Possibilité de récupération sur le site de notices de commande. </w:t>
            </w:r>
          </w:p>
          <w:p w14:paraId="7DA8D227" w14:textId="17E0176F" w:rsidR="00473175" w:rsidRPr="0027447A" w:rsidRDefault="00473175" w:rsidP="00CA3F17">
            <w:pPr>
              <w:pStyle w:val="Paragraphedeliste"/>
              <w:numPr>
                <w:ilvl w:val="0"/>
                <w:numId w:val="4"/>
              </w:num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Modalités ?</w:t>
            </w:r>
          </w:p>
          <w:p w14:paraId="2FD5667F" w14:textId="477CE746" w:rsidR="00473175" w:rsidRPr="0027447A" w:rsidRDefault="00473175" w:rsidP="00CA3F17">
            <w:pPr>
              <w:pStyle w:val="Paragraphedeliste"/>
              <w:numPr>
                <w:ilvl w:val="0"/>
                <w:numId w:val="4"/>
              </w:num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Dans quel format ?</w:t>
            </w:r>
          </w:p>
          <w:p w14:paraId="75F363F8" w14:textId="73332D3F" w:rsidR="00473175" w:rsidRPr="0027447A" w:rsidRDefault="00473175" w:rsidP="00CA3F17">
            <w:pPr>
              <w:pStyle w:val="Paragraphedeliste"/>
              <w:numPr>
                <w:ilvl w:val="0"/>
                <w:numId w:val="4"/>
              </w:num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A quel coût ?</w:t>
            </w:r>
          </w:p>
          <w:p w14:paraId="611A0F57" w14:textId="196BB0B2" w:rsidR="00473175" w:rsidRPr="0027447A" w:rsidRDefault="00473175" w:rsidP="00CA3F17">
            <w:pPr>
              <w:spacing w:before="40" w:after="40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1299C43A" w14:textId="77777777" w:rsidR="00473175" w:rsidRPr="0027447A" w:rsidRDefault="00473175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E1892" w:rsidRPr="0027447A" w14:paraId="2D15CEA1" w14:textId="77777777" w:rsidTr="00CA3F17">
        <w:tc>
          <w:tcPr>
            <w:tcW w:w="497" w:type="dxa"/>
          </w:tcPr>
          <w:p w14:paraId="75697EEC" w14:textId="74F002E7" w:rsidR="004E1892" w:rsidRPr="0027447A" w:rsidRDefault="0875E445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14:paraId="13754F9D" w14:textId="77777777" w:rsidR="004E1892" w:rsidRPr="0027447A" w:rsidRDefault="004E1892" w:rsidP="00CA3F17">
            <w:p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Fournitures d'ouvrages anciens et/ou épuisés</w:t>
            </w:r>
          </w:p>
          <w:p w14:paraId="4DDBEF00" w14:textId="77777777" w:rsidR="004E1892" w:rsidRPr="0027447A" w:rsidRDefault="004E1892" w:rsidP="00CA3F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3461D779" w14:textId="77777777" w:rsidR="004E1892" w:rsidRPr="0027447A" w:rsidRDefault="004E1892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E1892" w:rsidRPr="0027447A" w14:paraId="4AEE0451" w14:textId="77777777" w:rsidTr="00CA3F17">
        <w:tc>
          <w:tcPr>
            <w:tcW w:w="497" w:type="dxa"/>
          </w:tcPr>
          <w:p w14:paraId="44B0A208" w14:textId="7F412760" w:rsidR="004E1892" w:rsidRPr="0027447A" w:rsidRDefault="32548A30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14:paraId="0A646215" w14:textId="77777777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 xml:space="preserve">Suivi des commandes en ligne </w:t>
            </w:r>
          </w:p>
          <w:p w14:paraId="3CF2D8B6" w14:textId="77777777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0FB78278" w14:textId="77777777" w:rsidR="004E1892" w:rsidRPr="0027447A" w:rsidRDefault="004E1892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E1892" w:rsidRPr="0027447A" w14:paraId="3FC6EB72" w14:textId="77777777" w:rsidTr="00CA3F17">
        <w:tc>
          <w:tcPr>
            <w:tcW w:w="497" w:type="dxa"/>
          </w:tcPr>
          <w:p w14:paraId="2B2B7304" w14:textId="75349570" w:rsidR="004E1892" w:rsidRPr="0027447A" w:rsidRDefault="0243F702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14:paraId="72139E45" w14:textId="77777777" w:rsidR="004E1892" w:rsidRPr="0027447A" w:rsidRDefault="004E1892" w:rsidP="00CA3F17">
            <w:p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Identification et fourniture en cas de renseignements bibliographiques incomplets</w:t>
            </w:r>
          </w:p>
          <w:p w14:paraId="1FC39945" w14:textId="7C5E5F20" w:rsidR="004E1892" w:rsidRPr="0027447A" w:rsidRDefault="004E1892" w:rsidP="00CA3F17">
            <w:p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 xml:space="preserve">- outils de travail bibliographiques </w:t>
            </w:r>
            <w:r w:rsidRPr="0027447A">
              <w:rPr>
                <w:rFonts w:ascii="Times New Roman" w:hAnsi="Times New Roman"/>
                <w:i/>
                <w:iCs/>
                <w:sz w:val="24"/>
                <w:szCs w:val="24"/>
              </w:rPr>
              <w:t>(précisez)</w:t>
            </w:r>
          </w:p>
          <w:p w14:paraId="0562CB0E" w14:textId="77777777" w:rsidR="004E1892" w:rsidRPr="0027447A" w:rsidRDefault="004E1892" w:rsidP="00CA3F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34CE0A41" w14:textId="77777777" w:rsidR="004E1892" w:rsidRPr="0027447A" w:rsidRDefault="004E1892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E1892" w:rsidRPr="0027447A" w14:paraId="2C95F6EA" w14:textId="77777777" w:rsidTr="00CA3F17">
        <w:tc>
          <w:tcPr>
            <w:tcW w:w="497" w:type="dxa"/>
          </w:tcPr>
          <w:p w14:paraId="33CFEC6B" w14:textId="4415E6CA" w:rsidR="004E1892" w:rsidRPr="0027447A" w:rsidRDefault="004E1892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711C1DB4"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14:paraId="4104E7BD" w14:textId="44F96B78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Est-ce que le site Internet garde un historique des commandes (paniers) ?</w:t>
            </w:r>
          </w:p>
          <w:p w14:paraId="52ABF49B" w14:textId="39FE0DBA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62EBF3C5" w14:textId="77777777" w:rsidR="004E1892" w:rsidRPr="0027447A" w:rsidRDefault="004E1892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E1892" w:rsidRPr="0027447A" w14:paraId="7652FFAB" w14:textId="77777777" w:rsidTr="00CA3F17">
        <w:tc>
          <w:tcPr>
            <w:tcW w:w="497" w:type="dxa"/>
          </w:tcPr>
          <w:p w14:paraId="0EB5E791" w14:textId="4A2400D4" w:rsidR="004E1892" w:rsidRPr="0027447A" w:rsidRDefault="004E1892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1E3BB006"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14:paraId="4E3A956A" w14:textId="0FB4B763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Est-ce que le site Internet permet d’avoir accès à la liste des bons de livraison ?</w:t>
            </w:r>
          </w:p>
          <w:p w14:paraId="7DA08B91" w14:textId="70A91960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6D98A12B" w14:textId="77777777" w:rsidR="004E1892" w:rsidRPr="0027447A" w:rsidRDefault="004E1892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E1892" w:rsidRPr="0027447A" w14:paraId="6F0A41E8" w14:textId="77777777" w:rsidTr="00CA3F17">
        <w:tc>
          <w:tcPr>
            <w:tcW w:w="497" w:type="dxa"/>
          </w:tcPr>
          <w:p w14:paraId="111B77A1" w14:textId="7771F0FB" w:rsidR="004E1892" w:rsidRPr="0027447A" w:rsidRDefault="004E1892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4298AC9F"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14:paraId="7A6B0F16" w14:textId="2168860C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Recherche possible d’un bon de commande ou d’un bon de livraison par date sur le site ?</w:t>
            </w:r>
          </w:p>
          <w:p w14:paraId="32480AF6" w14:textId="5ECBD7AF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2946DB82" w14:textId="77777777" w:rsidR="004E1892" w:rsidRPr="0027447A" w:rsidRDefault="004E1892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E1892" w:rsidRPr="0027447A" w14:paraId="0CCAD4EE" w14:textId="77777777" w:rsidTr="00CA3F17">
        <w:tc>
          <w:tcPr>
            <w:tcW w:w="497" w:type="dxa"/>
          </w:tcPr>
          <w:p w14:paraId="5997CC1D" w14:textId="22C836D8" w:rsidR="004E1892" w:rsidRPr="0027447A" w:rsidRDefault="6FD6D10C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14:paraId="066E5F13" w14:textId="050FEC8F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Recherche possible d’un bon de commande ou d’un bon de livraison par date sur le site ?</w:t>
            </w:r>
          </w:p>
          <w:p w14:paraId="3F3D97ED" w14:textId="446C98DE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110FFD37" w14:textId="77777777" w:rsidR="004E1892" w:rsidRPr="0027447A" w:rsidRDefault="004E1892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E1892" w:rsidRPr="0027447A" w14:paraId="08632A13" w14:textId="77777777" w:rsidTr="00CA3F17">
        <w:tc>
          <w:tcPr>
            <w:tcW w:w="497" w:type="dxa"/>
          </w:tcPr>
          <w:p w14:paraId="6B699379" w14:textId="001FA7F2" w:rsidR="004E1892" w:rsidRPr="0027447A" w:rsidRDefault="00F75C26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14:paraId="05FFFC4E" w14:textId="1B3D1AFA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Recherche possible d’une ligne de commande sur le site ?</w:t>
            </w:r>
          </w:p>
          <w:p w14:paraId="6A6FEB27" w14:textId="63C1CA36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3FE9F23F" w14:textId="77777777" w:rsidR="004E1892" w:rsidRPr="0027447A" w:rsidRDefault="004E1892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E1892" w:rsidRPr="0027447A" w14:paraId="68503BEA" w14:textId="77777777" w:rsidTr="00CA3F17">
        <w:tc>
          <w:tcPr>
            <w:tcW w:w="497" w:type="dxa"/>
          </w:tcPr>
          <w:p w14:paraId="5D369756" w14:textId="6E9AD6EA" w:rsidR="004E1892" w:rsidRPr="0027447A" w:rsidRDefault="004E1892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7CB24F29"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14:paraId="051BC4E1" w14:textId="77777777" w:rsidR="000D0C79" w:rsidRPr="0027447A" w:rsidRDefault="000D0C79" w:rsidP="00CA3F17">
            <w:pPr>
              <w:jc w:val="both"/>
              <w:rPr>
                <w:rFonts w:ascii="Times New Roman" w:hAnsi="Times New Roman"/>
                <w:sz w:val="24"/>
              </w:rPr>
            </w:pPr>
            <w:r w:rsidRPr="0027447A">
              <w:rPr>
                <w:rFonts w:ascii="Times New Roman" w:hAnsi="Times New Roman"/>
                <w:sz w:val="24"/>
              </w:rPr>
              <w:t>Relance auprès des éditeurs :</w:t>
            </w:r>
          </w:p>
          <w:p w14:paraId="317BCB6E" w14:textId="50CDE01E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- par quels moyens ?</w:t>
            </w:r>
          </w:p>
          <w:p w14:paraId="403F7DE3" w14:textId="77777777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- préciser à quel rythme</w:t>
            </w:r>
          </w:p>
          <w:p w14:paraId="1F72F646" w14:textId="77777777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08CE6F91" w14:textId="7A52270C" w:rsidR="004E1892" w:rsidRPr="0027447A" w:rsidRDefault="004E1892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E1892" w:rsidRPr="0027447A" w14:paraId="3EC22C95" w14:textId="77777777" w:rsidTr="00CA3F17">
        <w:tc>
          <w:tcPr>
            <w:tcW w:w="497" w:type="dxa"/>
          </w:tcPr>
          <w:p w14:paraId="4737E36C" w14:textId="2C9C3B81" w:rsidR="004E1892" w:rsidRPr="0027447A" w:rsidRDefault="74CAB917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14:paraId="4E0250F5" w14:textId="77777777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Délai de réponse sur ouvrage non disponible à partir de la réception de la commande (épuisé, non paru)</w:t>
            </w:r>
          </w:p>
          <w:p w14:paraId="61CDCEAD" w14:textId="77777777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6BB9E253" w14:textId="77777777" w:rsidR="004E1892" w:rsidRPr="0027447A" w:rsidRDefault="004E1892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E1892" w:rsidRPr="0027447A" w14:paraId="58E5D115" w14:textId="77777777" w:rsidTr="00CA3F17">
        <w:tc>
          <w:tcPr>
            <w:tcW w:w="497" w:type="dxa"/>
          </w:tcPr>
          <w:p w14:paraId="4B73E586" w14:textId="0F6D2C56" w:rsidR="004E1892" w:rsidRPr="0027447A" w:rsidRDefault="004E1892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3F987B25"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13D114A8" w14:textId="1D1652C9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Information du client sur les résultats des relances</w:t>
            </w:r>
            <w:r w:rsidR="7494802E" w:rsidRPr="002744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A585D08" w14:textId="77777777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Précisez à quel rythme</w:t>
            </w:r>
          </w:p>
          <w:p w14:paraId="23DE523C" w14:textId="77777777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52E56223" w14:textId="77777777" w:rsidR="004E1892" w:rsidRPr="0027447A" w:rsidRDefault="004E1892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E1892" w:rsidRPr="0027447A" w14:paraId="7000CD19" w14:textId="77777777" w:rsidTr="00CA3F17">
        <w:tc>
          <w:tcPr>
            <w:tcW w:w="497" w:type="dxa"/>
          </w:tcPr>
          <w:p w14:paraId="07547A01" w14:textId="2164C3C1" w:rsidR="004E1892" w:rsidRPr="0027447A" w:rsidRDefault="108CDFDB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14:paraId="078DC8E6" w14:textId="77777777" w:rsidR="004E1892" w:rsidRPr="0027447A" w:rsidRDefault="004E1892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 xml:space="preserve">Délai moyen de livraison des ouvrages francophones édités au Québec : </w:t>
            </w:r>
          </w:p>
          <w:p w14:paraId="688D1CAE" w14:textId="6FA1CB79" w:rsidR="004E1892" w:rsidRPr="0027447A" w:rsidRDefault="004E1892" w:rsidP="00CA3F17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447A">
              <w:rPr>
                <w:rFonts w:ascii="Times New Roman" w:hAnsi="Times New Roman"/>
                <w:sz w:val="24"/>
                <w:szCs w:val="24"/>
              </w:rPr>
              <w:t>de</w:t>
            </w:r>
            <w:proofErr w:type="gramEnd"/>
            <w:r w:rsidRPr="0027447A">
              <w:rPr>
                <w:rFonts w:ascii="Times New Roman" w:hAnsi="Times New Roman"/>
                <w:sz w:val="24"/>
                <w:szCs w:val="24"/>
              </w:rPr>
              <w:t xml:space="preserve"> votre stock</w:t>
            </w:r>
          </w:p>
          <w:p w14:paraId="60E3B150" w14:textId="728A2D18" w:rsidR="004E1892" w:rsidRPr="0027447A" w:rsidRDefault="004E1892" w:rsidP="00CA3F17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447A">
              <w:rPr>
                <w:rFonts w:ascii="Times New Roman" w:hAnsi="Times New Roman"/>
                <w:sz w:val="24"/>
                <w:szCs w:val="24"/>
              </w:rPr>
              <w:t>absents</w:t>
            </w:r>
            <w:proofErr w:type="gramEnd"/>
            <w:r w:rsidRPr="0027447A">
              <w:rPr>
                <w:rFonts w:ascii="Times New Roman" w:hAnsi="Times New Roman"/>
                <w:sz w:val="24"/>
                <w:szCs w:val="24"/>
              </w:rPr>
              <w:t xml:space="preserve"> de votre stock</w:t>
            </w:r>
          </w:p>
        </w:tc>
        <w:tc>
          <w:tcPr>
            <w:tcW w:w="7797" w:type="dxa"/>
          </w:tcPr>
          <w:p w14:paraId="5043CB0F" w14:textId="77777777" w:rsidR="004E1892" w:rsidRPr="0027447A" w:rsidRDefault="004E1892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73175" w:rsidRPr="0027447A" w14:paraId="37A2275C" w14:textId="77777777" w:rsidTr="00CA3F17">
        <w:tc>
          <w:tcPr>
            <w:tcW w:w="497" w:type="dxa"/>
          </w:tcPr>
          <w:p w14:paraId="07459315" w14:textId="1C985243" w:rsidR="00473175" w:rsidRPr="0027447A" w:rsidRDefault="11DADC23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5103" w:type="dxa"/>
          </w:tcPr>
          <w:p w14:paraId="3DD8CEAB" w14:textId="77777777" w:rsidR="00473175" w:rsidRPr="0027447A" w:rsidRDefault="065B9AE6" w:rsidP="00CA3F1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Retours : lister les cas dans lesquels les retours sont acceptés, ceux où ils ne le seront pas</w:t>
            </w:r>
          </w:p>
          <w:p w14:paraId="67735C57" w14:textId="440E4942" w:rsidR="00473175" w:rsidRPr="0027447A" w:rsidRDefault="00473175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6537F28F" w14:textId="4BFF025B" w:rsidR="00473175" w:rsidRPr="0027447A" w:rsidRDefault="00473175" w:rsidP="00CA3F17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473175" w:rsidRPr="0027447A" w14:paraId="6DDD3B1D" w14:textId="77777777" w:rsidTr="00CA3F17">
        <w:tc>
          <w:tcPr>
            <w:tcW w:w="497" w:type="dxa"/>
          </w:tcPr>
          <w:p w14:paraId="6DFB9E20" w14:textId="2071C3E9" w:rsidR="00473175" w:rsidRPr="0027447A" w:rsidRDefault="700023A5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14:paraId="10146EE2" w14:textId="77777777" w:rsidR="00473175" w:rsidRPr="0027447A" w:rsidRDefault="4CDC4063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 xml:space="preserve">Le candidat s'engage-t-il à remplacer un ouvrage dont le caractère défectueux serait constaté tardivement par la bibliothèque, après tamponnage, apposition d'un code-barres </w:t>
            </w:r>
            <w:proofErr w:type="gramStart"/>
            <w:r w:rsidRPr="0027447A">
              <w:rPr>
                <w:rFonts w:ascii="Times New Roman" w:hAnsi="Times New Roman"/>
                <w:sz w:val="24"/>
                <w:szCs w:val="24"/>
              </w:rPr>
              <w:t>etc.?</w:t>
            </w:r>
            <w:proofErr w:type="gramEnd"/>
          </w:p>
          <w:p w14:paraId="6F84DC8A" w14:textId="733BBDDB" w:rsidR="00473175" w:rsidRPr="0027447A" w:rsidRDefault="00473175" w:rsidP="00CA3F17">
            <w:pPr>
              <w:pStyle w:val="Paragraphedelist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70DF9E56" w14:textId="77777777" w:rsidR="00473175" w:rsidRPr="0027447A" w:rsidRDefault="00473175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73175" w:rsidRPr="0027447A" w14:paraId="378DA4ED" w14:textId="77777777" w:rsidTr="00CA3F17">
        <w:tc>
          <w:tcPr>
            <w:tcW w:w="497" w:type="dxa"/>
          </w:tcPr>
          <w:p w14:paraId="39F18D26" w14:textId="4D982473" w:rsidR="00473175" w:rsidRPr="0027447A" w:rsidRDefault="14C039BA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14:paraId="2167328F" w14:textId="65EC7CC1" w:rsidR="00473175" w:rsidRPr="0027447A" w:rsidRDefault="54A96357" w:rsidP="00CA3F17">
            <w:pPr>
              <w:spacing w:before="40" w:after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Possibilité de commande en ligne :</w:t>
            </w:r>
          </w:p>
          <w:p w14:paraId="300265C8" w14:textId="05B9EC7B" w:rsidR="00473175" w:rsidRPr="0027447A" w:rsidRDefault="54A96357" w:rsidP="00CA3F17">
            <w:pPr>
              <w:pStyle w:val="Paragraphedeliste"/>
              <w:numPr>
                <w:ilvl w:val="0"/>
                <w:numId w:val="2"/>
              </w:numPr>
              <w:spacing w:before="40" w:after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 xml:space="preserve">Si oui, décrire la base bibliographique disponible, son étendue, la façon dont elle est alimentée. </w:t>
            </w:r>
          </w:p>
          <w:p w14:paraId="3D87745B" w14:textId="630989B1" w:rsidR="00473175" w:rsidRPr="0027447A" w:rsidRDefault="54A96357" w:rsidP="00CA3F17">
            <w:pPr>
              <w:pStyle w:val="Paragraphedeliste"/>
              <w:numPr>
                <w:ilvl w:val="0"/>
                <w:numId w:val="2"/>
              </w:numPr>
              <w:spacing w:before="40" w:after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 xml:space="preserve">Quid des commandes d'ouvrages qui ne seraient pas répertoriés dans cette </w:t>
            </w:r>
            <w:proofErr w:type="gramStart"/>
            <w:r w:rsidRPr="0027447A">
              <w:rPr>
                <w:rFonts w:ascii="Times New Roman" w:hAnsi="Times New Roman"/>
                <w:sz w:val="24"/>
                <w:szCs w:val="24"/>
              </w:rPr>
              <w:t>base?</w:t>
            </w:r>
            <w:proofErr w:type="gramEnd"/>
          </w:p>
          <w:p w14:paraId="5D57B42B" w14:textId="1F7D8230" w:rsidR="00473175" w:rsidRPr="0027447A" w:rsidRDefault="00473175" w:rsidP="00CA3F17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44E871BC" w14:textId="77777777" w:rsidR="00473175" w:rsidRPr="0027447A" w:rsidRDefault="00473175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73175" w:rsidRPr="0027447A" w14:paraId="02BDE5FD" w14:textId="77777777" w:rsidTr="00CA3F17">
        <w:tc>
          <w:tcPr>
            <w:tcW w:w="497" w:type="dxa"/>
          </w:tcPr>
          <w:p w14:paraId="4E1E336A" w14:textId="50262A1C" w:rsidR="00473175" w:rsidRPr="0027447A" w:rsidRDefault="599FF9F3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14:paraId="4CF92BC9" w14:textId="173886D1" w:rsidR="00473175" w:rsidRPr="0027447A" w:rsidRDefault="5AA2C429" w:rsidP="00CA3F17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Service de commandes permanentes : décrivez son fonctionnement</w:t>
            </w:r>
          </w:p>
          <w:p w14:paraId="144A5D23" w14:textId="334B3460" w:rsidR="00473175" w:rsidRPr="0027447A" w:rsidRDefault="00473175" w:rsidP="00CA3F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738610EB" w14:textId="3B39588F" w:rsidR="00473175" w:rsidRPr="0027447A" w:rsidRDefault="00473175" w:rsidP="00CA3F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75" w:rsidRPr="0027447A" w14:paraId="79631E1E" w14:textId="77777777" w:rsidTr="00CA3F17">
        <w:tc>
          <w:tcPr>
            <w:tcW w:w="497" w:type="dxa"/>
          </w:tcPr>
          <w:p w14:paraId="637805D2" w14:textId="25F1F70D" w:rsidR="00473175" w:rsidRPr="0027447A" w:rsidRDefault="6D529086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14:paraId="1A8B0F95" w14:textId="024A12B3" w:rsidR="00473175" w:rsidRPr="0027447A" w:rsidRDefault="445F75B9" w:rsidP="00CA3F17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Répercussion des remises faites par les éditeurs lors d’opérations de promotion (ouvrage sur souscription)</w:t>
            </w:r>
          </w:p>
          <w:p w14:paraId="5316CA45" w14:textId="41D73485" w:rsidR="00473175" w:rsidRPr="0027447A" w:rsidRDefault="00473175" w:rsidP="00CA3F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463F29E8" w14:textId="00694DE8" w:rsidR="00473175" w:rsidRPr="0027447A" w:rsidRDefault="00473175" w:rsidP="00CA3F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75" w:rsidRPr="0027447A" w14:paraId="33B3D6F3" w14:textId="77777777" w:rsidTr="00CA3F17">
        <w:tc>
          <w:tcPr>
            <w:tcW w:w="497" w:type="dxa"/>
          </w:tcPr>
          <w:p w14:paraId="423D4B9D" w14:textId="79FAD098" w:rsidR="00473175" w:rsidRPr="0027447A" w:rsidRDefault="080BC4BF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14:paraId="16E341AB" w14:textId="2F46F08B" w:rsidR="45599758" w:rsidRPr="0027447A" w:rsidRDefault="45599758" w:rsidP="00CA3F17">
            <w:p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Service de veille et d’alerte sur profil :</w:t>
            </w:r>
          </w:p>
          <w:p w14:paraId="365FA099" w14:textId="77777777" w:rsidR="00473175" w:rsidRPr="0027447A" w:rsidRDefault="00473175" w:rsidP="00CA3F17">
            <w:p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 xml:space="preserve">- sous forme électronique ? </w:t>
            </w:r>
          </w:p>
          <w:p w14:paraId="691F76AB" w14:textId="77777777" w:rsidR="00473175" w:rsidRPr="0027447A" w:rsidRDefault="00473175" w:rsidP="00CA3F17">
            <w:p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 xml:space="preserve">- autre ? </w:t>
            </w:r>
            <w:r w:rsidRPr="0027447A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proofErr w:type="gramStart"/>
            <w:r w:rsidRPr="0027447A">
              <w:rPr>
                <w:rFonts w:ascii="Times New Roman" w:hAnsi="Times New Roman"/>
                <w:i/>
                <w:iCs/>
                <w:sz w:val="24"/>
                <w:szCs w:val="24"/>
              </w:rPr>
              <w:t>précisez</w:t>
            </w:r>
            <w:proofErr w:type="gramEnd"/>
            <w:r w:rsidRPr="0027447A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14:paraId="3B7B4B86" w14:textId="77777777" w:rsidR="00473175" w:rsidRPr="0027447A" w:rsidRDefault="00473175" w:rsidP="00CA3F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3A0FF5F2" w14:textId="07842EEE" w:rsidR="00473175" w:rsidRPr="0027447A" w:rsidRDefault="00473175" w:rsidP="00CA3F17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473175" w:rsidRPr="0027447A" w:rsidDel="00F37012" w14:paraId="053CF82C" w14:textId="66C080CB" w:rsidTr="00CA3F17">
        <w:trPr>
          <w:del w:id="0" w:author="CLAIRE NGUYEN" w:date="2025-09-30T16:53:00Z"/>
        </w:trPr>
        <w:tc>
          <w:tcPr>
            <w:tcW w:w="497" w:type="dxa"/>
          </w:tcPr>
          <w:p w14:paraId="632BF140" w14:textId="7B81452D" w:rsidR="00473175" w:rsidRPr="0027447A" w:rsidDel="00F37012" w:rsidRDefault="27E8AE56" w:rsidP="00CA3F17">
            <w:pPr>
              <w:rPr>
                <w:del w:id="1" w:author="CLAIRE NGUYEN" w:date="2025-09-30T16:53:00Z" w16du:dateUtc="2025-09-30T14:53:00Z"/>
                <w:rFonts w:ascii="Times New Roman" w:hAnsi="Times New Roman"/>
                <w:b/>
                <w:bCs/>
                <w:sz w:val="24"/>
                <w:szCs w:val="24"/>
              </w:rPr>
            </w:pPr>
            <w:del w:id="2" w:author="CLAIRE NGUYEN" w:date="2025-09-30T16:53:00Z" w16du:dateUtc="2025-09-30T14:53:00Z">
              <w:r w:rsidRPr="0027447A" w:rsidDel="00F37012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delText>29</w:delText>
              </w:r>
            </w:del>
          </w:p>
        </w:tc>
        <w:tc>
          <w:tcPr>
            <w:tcW w:w="5103" w:type="dxa"/>
          </w:tcPr>
          <w:p w14:paraId="3EFB01F8" w14:textId="40AD8018" w:rsidR="00473175" w:rsidRPr="0027447A" w:rsidDel="00F37012" w:rsidRDefault="00473175" w:rsidP="00CA3F17">
            <w:pPr>
              <w:rPr>
                <w:del w:id="3" w:author="CLAIRE NGUYEN" w:date="2025-09-30T16:53:00Z" w16du:dateUtc="2025-09-30T14:53:00Z"/>
                <w:rFonts w:ascii="Times New Roman" w:hAnsi="Times New Roman"/>
                <w:sz w:val="24"/>
                <w:szCs w:val="24"/>
              </w:rPr>
            </w:pPr>
            <w:del w:id="4" w:author="CLAIRE NGUYEN" w:date="2025-09-30T16:53:00Z" w16du:dateUtc="2025-09-30T14:53:00Z">
              <w:r w:rsidRPr="0027447A" w:rsidDel="00F37012">
                <w:rPr>
                  <w:rFonts w:ascii="Times New Roman" w:hAnsi="Times New Roman"/>
                  <w:sz w:val="24"/>
                  <w:szCs w:val="24"/>
                </w:rPr>
                <w:delText xml:space="preserve">Information à la demande du client ou systématique  en cas de version numérique couplée à la version papier (print + electronic) ? </w:delText>
              </w:r>
            </w:del>
          </w:p>
          <w:p w14:paraId="660485EA" w14:textId="40009249" w:rsidR="00473175" w:rsidRPr="0027447A" w:rsidDel="00F37012" w:rsidRDefault="00473175" w:rsidP="00CA3F17">
            <w:pPr>
              <w:rPr>
                <w:del w:id="5" w:author="CLAIRE NGUYEN" w:date="2025-09-30T16:53:00Z" w16du:dateUtc="2025-09-30T14:53:00Z"/>
                <w:rFonts w:ascii="Times New Roman" w:hAnsi="Times New Roman"/>
                <w:sz w:val="24"/>
                <w:szCs w:val="24"/>
              </w:rPr>
            </w:pPr>
            <w:del w:id="6" w:author="CLAIRE NGUYEN" w:date="2025-09-30T16:53:00Z" w16du:dateUtc="2025-09-30T14:53:00Z">
              <w:r w:rsidRPr="0027447A" w:rsidDel="00F37012">
                <w:rPr>
                  <w:rFonts w:ascii="Times New Roman" w:hAnsi="Times New Roman"/>
                  <w:sz w:val="24"/>
                  <w:szCs w:val="24"/>
                </w:rPr>
                <w:delText>Quels types d’information sont donnés ?</w:delText>
              </w:r>
            </w:del>
          </w:p>
          <w:p w14:paraId="5630AD66" w14:textId="70F8DB79" w:rsidR="00473175" w:rsidRPr="0027447A" w:rsidDel="00F37012" w:rsidRDefault="00473175" w:rsidP="00CA3F17">
            <w:pPr>
              <w:rPr>
                <w:del w:id="7" w:author="CLAIRE NGUYEN" w:date="2025-09-30T16:53:00Z" w16du:dateUtc="2025-09-30T14:53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61829076" w14:textId="1608B2D0" w:rsidR="00473175" w:rsidRPr="0027447A" w:rsidDel="00F37012" w:rsidRDefault="00473175" w:rsidP="00CA3F17">
            <w:pPr>
              <w:rPr>
                <w:del w:id="8" w:author="CLAIRE NGUYEN" w:date="2025-09-30T16:53:00Z" w16du:dateUtc="2025-09-30T14:53:00Z"/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473175" w:rsidRPr="0027447A" w14:paraId="6E90B77C" w14:textId="77777777" w:rsidTr="00CA3F17">
        <w:tc>
          <w:tcPr>
            <w:tcW w:w="497" w:type="dxa"/>
          </w:tcPr>
          <w:p w14:paraId="2BA226A1" w14:textId="6FC7BE90" w:rsidR="00473175" w:rsidRPr="0027447A" w:rsidRDefault="77633498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14:paraId="42B0DD59" w14:textId="77777777" w:rsidR="00473175" w:rsidRPr="0027447A" w:rsidRDefault="00155FB0" w:rsidP="00CA3F17">
            <w:p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Proposez-vous des offices ? Quelles en sont les conditions, le traitement et les modalités ?</w:t>
            </w:r>
          </w:p>
          <w:p w14:paraId="68A62BC6" w14:textId="13E56337" w:rsidR="00473175" w:rsidRPr="0027447A" w:rsidRDefault="00473175" w:rsidP="00CA3F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17AD93B2" w14:textId="77777777" w:rsidR="00473175" w:rsidRPr="0027447A" w:rsidRDefault="00473175" w:rsidP="00CA3F17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F37012" w:rsidRPr="0027447A" w14:paraId="3670EAFF" w14:textId="77777777" w:rsidTr="00CA3F17">
        <w:tc>
          <w:tcPr>
            <w:tcW w:w="497" w:type="dxa"/>
          </w:tcPr>
          <w:p w14:paraId="4F1A8D95" w14:textId="77777777" w:rsidR="00F37012" w:rsidRPr="0027447A" w:rsidRDefault="00F37012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48B66086" w14:textId="71C7BB5E" w:rsidR="00F37012" w:rsidRPr="0027447A" w:rsidRDefault="00F37012" w:rsidP="00CA3F17">
            <w:pPr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Proposez-vous des commandes permanentes ? Quelles en sont les conditions, le suivi, le traitement et les modalités ?</w:t>
            </w:r>
          </w:p>
        </w:tc>
        <w:tc>
          <w:tcPr>
            <w:tcW w:w="7797" w:type="dxa"/>
          </w:tcPr>
          <w:p w14:paraId="17A1D4E4" w14:textId="77777777" w:rsidR="00F37012" w:rsidRPr="0027447A" w:rsidRDefault="00F37012" w:rsidP="00CA3F17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473175" w:rsidRPr="0027447A" w14:paraId="0D5CFBF5" w14:textId="77777777" w:rsidTr="00CA3F17">
        <w:tc>
          <w:tcPr>
            <w:tcW w:w="497" w:type="dxa"/>
          </w:tcPr>
          <w:p w14:paraId="5DA96121" w14:textId="7F16AF9E" w:rsidR="00473175" w:rsidRPr="0027447A" w:rsidRDefault="3AB4B855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14:paraId="5237B51B" w14:textId="77777777" w:rsidR="00473175" w:rsidRPr="0027447A" w:rsidRDefault="00473175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 xml:space="preserve">Autres services proposés </w:t>
            </w:r>
            <w:r w:rsidRPr="0027447A">
              <w:rPr>
                <w:rFonts w:ascii="Times New Roman" w:hAnsi="Times New Roman"/>
                <w:i/>
                <w:iCs/>
                <w:sz w:val="24"/>
                <w:szCs w:val="24"/>
              </w:rPr>
              <w:t>(précisez)</w:t>
            </w:r>
          </w:p>
          <w:p w14:paraId="0DE4B5B7" w14:textId="77777777" w:rsidR="00473175" w:rsidRPr="0027447A" w:rsidRDefault="00473175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66204FF1" w14:textId="77777777" w:rsidR="00473175" w:rsidRPr="0027447A" w:rsidRDefault="00473175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155FB0" w:rsidRPr="0027447A" w14:paraId="37BEEEE5" w14:textId="77777777" w:rsidTr="00CA3F17">
        <w:tc>
          <w:tcPr>
            <w:tcW w:w="497" w:type="dxa"/>
          </w:tcPr>
          <w:p w14:paraId="2DBF0D7D" w14:textId="23A865A2" w:rsidR="00155FB0" w:rsidRPr="0027447A" w:rsidRDefault="35A034B6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14:paraId="5FEA2A5E" w14:textId="57302895" w:rsidR="00155FB0" w:rsidRPr="0027447A" w:rsidRDefault="00155FB0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Quelle est la procédure de livraison en cas de crise sanitaire ?</w:t>
            </w:r>
          </w:p>
          <w:p w14:paraId="2B0A3526" w14:textId="42601B65" w:rsidR="00155FB0" w:rsidRPr="0027447A" w:rsidRDefault="00155FB0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6B62F1B3" w14:textId="77777777" w:rsidR="00155FB0" w:rsidRPr="0027447A" w:rsidRDefault="00155FB0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73175" w:rsidRPr="0027447A" w14:paraId="3B6149CE" w14:textId="77777777" w:rsidTr="00CA3F17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D80A2" w14:textId="7FF2FE1C" w:rsidR="00473175" w:rsidRPr="0027447A" w:rsidRDefault="690B23D2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480EE" w14:textId="3AE3D213" w:rsidR="00473175" w:rsidRPr="0027447A" w:rsidRDefault="00473175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7A">
              <w:rPr>
                <w:rFonts w:ascii="Times New Roman" w:hAnsi="Times New Roman"/>
                <w:sz w:val="24"/>
                <w:szCs w:val="24"/>
              </w:rPr>
              <w:t>Engagements éco et socio-responsables (fournir d’éventuels chartes, certifications, labels, éléments chiffrés…)</w:t>
            </w:r>
          </w:p>
          <w:p w14:paraId="434E56C7" w14:textId="5E36E2DA" w:rsidR="00473175" w:rsidRPr="0027447A" w:rsidRDefault="00473175" w:rsidP="00CA3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A4E5D" w14:textId="77777777" w:rsidR="00473175" w:rsidRPr="0027447A" w:rsidRDefault="00473175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  <w:p w14:paraId="19219836" w14:textId="77777777" w:rsidR="00473175" w:rsidRPr="0027447A" w:rsidRDefault="00473175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  <w:tr w:rsidR="00473175" w:rsidRPr="0027447A" w14:paraId="76714713" w14:textId="77777777" w:rsidTr="00CA3F17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7A633" w14:textId="6DECC655" w:rsidR="00473175" w:rsidRPr="0027447A" w:rsidRDefault="66210DBF" w:rsidP="00CA3F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4A7FF" w14:textId="77777777" w:rsidR="00473175" w:rsidRPr="0027447A" w:rsidRDefault="00473175" w:rsidP="00CA3F17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7447A">
              <w:rPr>
                <w:rFonts w:ascii="Times New Roman" w:hAnsi="Times New Roman"/>
                <w:i/>
                <w:iCs/>
                <w:sz w:val="24"/>
                <w:szCs w:val="24"/>
              </w:rPr>
              <w:t>Documents à remettre</w:t>
            </w:r>
          </w:p>
          <w:p w14:paraId="1A7DC21C" w14:textId="77777777" w:rsidR="00473175" w:rsidRPr="0027447A" w:rsidRDefault="00473175" w:rsidP="00CA3F1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 w:rsidRPr="0027447A">
              <w:rPr>
                <w:rFonts w:ascii="Times New Roman" w:hAnsi="Times New Roman"/>
                <w:i/>
                <w:iCs/>
                <w:sz w:val="24"/>
                <w:szCs w:val="24"/>
              </w:rPr>
              <w:t>un</w:t>
            </w:r>
            <w:proofErr w:type="gramEnd"/>
            <w:r w:rsidRPr="002744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modèle de devis, </w:t>
            </w:r>
          </w:p>
          <w:p w14:paraId="19AB926F" w14:textId="77777777" w:rsidR="00473175" w:rsidRPr="0027447A" w:rsidRDefault="00473175" w:rsidP="00CA3F1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 w:rsidRPr="0027447A">
              <w:rPr>
                <w:rFonts w:ascii="Times New Roman" w:hAnsi="Times New Roman"/>
                <w:i/>
                <w:iCs/>
                <w:sz w:val="24"/>
                <w:szCs w:val="24"/>
              </w:rPr>
              <w:t>un</w:t>
            </w:r>
            <w:proofErr w:type="gramEnd"/>
            <w:r w:rsidRPr="002744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modèle de bon de livraison et </w:t>
            </w:r>
          </w:p>
          <w:p w14:paraId="77D26B75" w14:textId="77777777" w:rsidR="00473175" w:rsidRPr="0027447A" w:rsidRDefault="00473175" w:rsidP="00CA3F1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447A">
              <w:rPr>
                <w:rFonts w:ascii="Times New Roman" w:hAnsi="Times New Roman"/>
                <w:i/>
                <w:iCs/>
                <w:sz w:val="24"/>
                <w:szCs w:val="24"/>
              </w:rPr>
              <w:t>un</w:t>
            </w:r>
            <w:proofErr w:type="gramEnd"/>
            <w:r w:rsidRPr="002744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modèle de facture. 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FEF7D" w14:textId="77777777" w:rsidR="00473175" w:rsidRPr="0027447A" w:rsidRDefault="00473175" w:rsidP="00CA3F1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</w:tr>
    </w:tbl>
    <w:p w14:paraId="7194DBDC" w14:textId="11A8D717" w:rsidR="000C2E3E" w:rsidRPr="0027447A" w:rsidRDefault="00CA3F1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textWrapping" w:clear="all"/>
      </w:r>
    </w:p>
    <w:p w14:paraId="769D0D3C" w14:textId="77777777" w:rsidR="000C2E3E" w:rsidRPr="0027447A" w:rsidRDefault="000C2E3E">
      <w:pPr>
        <w:rPr>
          <w:rFonts w:ascii="Times New Roman" w:hAnsi="Times New Roman"/>
          <w:i/>
          <w:sz w:val="24"/>
        </w:rPr>
      </w:pPr>
    </w:p>
    <w:p w14:paraId="493661FC" w14:textId="5DFC080E" w:rsidR="000C2E3E" w:rsidRPr="0027447A" w:rsidRDefault="000C2E3E" w:rsidP="16686EB2">
      <w:pPr>
        <w:rPr>
          <w:rFonts w:ascii="Times New Roman" w:hAnsi="Times New Roman"/>
          <w:sz w:val="24"/>
          <w:szCs w:val="24"/>
        </w:rPr>
      </w:pPr>
      <w:r w:rsidRPr="0027447A">
        <w:rPr>
          <w:rFonts w:ascii="Times New Roman" w:hAnsi="Times New Roman"/>
          <w:i/>
          <w:iCs/>
          <w:sz w:val="24"/>
          <w:szCs w:val="24"/>
        </w:rPr>
        <w:t>Nom et qualité du signataire</w:t>
      </w:r>
      <w:r w:rsidR="4609ED7D" w:rsidRPr="0027447A">
        <w:rPr>
          <w:rFonts w:ascii="Times New Roman" w:hAnsi="Times New Roman"/>
          <w:i/>
          <w:iCs/>
          <w:sz w:val="24"/>
          <w:szCs w:val="24"/>
        </w:rPr>
        <w:t xml:space="preserve">                         </w:t>
      </w:r>
      <w:r w:rsidR="33F2CD37" w:rsidRPr="0027447A">
        <w:rPr>
          <w:rFonts w:ascii="Times New Roman" w:hAnsi="Times New Roman"/>
          <w:i/>
          <w:iCs/>
          <w:sz w:val="24"/>
          <w:szCs w:val="24"/>
        </w:rPr>
        <w:t xml:space="preserve">             </w:t>
      </w:r>
      <w:r w:rsidR="4609ED7D" w:rsidRPr="0027447A">
        <w:rPr>
          <w:rFonts w:ascii="Times New Roman" w:hAnsi="Times New Roman"/>
          <w:i/>
          <w:iCs/>
          <w:sz w:val="24"/>
          <w:szCs w:val="24"/>
        </w:rPr>
        <w:t xml:space="preserve">    </w:t>
      </w:r>
      <w:r w:rsidRPr="0027447A">
        <w:rPr>
          <w:rFonts w:ascii="Times New Roman" w:hAnsi="Times New Roman"/>
          <w:i/>
          <w:sz w:val="24"/>
        </w:rPr>
        <w:tab/>
      </w:r>
      <w:r w:rsidRPr="0027447A">
        <w:rPr>
          <w:rFonts w:ascii="Times New Roman" w:hAnsi="Times New Roman"/>
          <w:i/>
          <w:iCs/>
          <w:sz w:val="24"/>
          <w:szCs w:val="24"/>
        </w:rPr>
        <w:t>date et signature</w:t>
      </w:r>
      <w:r w:rsidR="1A0A9B7E" w:rsidRPr="0027447A">
        <w:rPr>
          <w:rFonts w:ascii="Times New Roman" w:hAnsi="Times New Roman"/>
          <w:i/>
          <w:iCs/>
          <w:sz w:val="24"/>
          <w:szCs w:val="24"/>
        </w:rPr>
        <w:t xml:space="preserve">   </w:t>
      </w:r>
      <w:r w:rsidR="000D0C79" w:rsidRPr="0027447A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</w:t>
      </w:r>
      <w:r w:rsidR="1A0A9B7E" w:rsidRPr="002744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0D0C79" w:rsidRPr="0027447A">
        <w:rPr>
          <w:rFonts w:ascii="Times New Roman" w:hAnsi="Times New Roman"/>
          <w:i/>
          <w:iCs/>
          <w:sz w:val="24"/>
          <w:szCs w:val="24"/>
        </w:rPr>
        <w:t>Cachet</w:t>
      </w:r>
      <w:r w:rsidRPr="0027447A">
        <w:rPr>
          <w:rFonts w:ascii="Times New Roman" w:hAnsi="Times New Roman"/>
          <w:i/>
          <w:iCs/>
          <w:sz w:val="24"/>
          <w:szCs w:val="24"/>
        </w:rPr>
        <w:t xml:space="preserve"> de la société </w:t>
      </w:r>
      <w:r w:rsidR="005828B9" w:rsidRPr="0027447A">
        <w:rPr>
          <w:rFonts w:ascii="Times New Roman" w:hAnsi="Times New Roman"/>
          <w:i/>
          <w:iCs/>
          <w:sz w:val="24"/>
          <w:szCs w:val="24"/>
        </w:rPr>
        <w:t>candidate</w:t>
      </w:r>
    </w:p>
    <w:p w14:paraId="54CD245A" w14:textId="77777777" w:rsidR="000C2E3E" w:rsidRDefault="000C2E3E">
      <w:pPr>
        <w:pStyle w:val="Titre1"/>
      </w:pPr>
    </w:p>
    <w:sectPr w:rsidR="000C2E3E" w:rsidSect="009F71B7">
      <w:footerReference w:type="default" r:id="rId8"/>
      <w:headerReference w:type="first" r:id="rId9"/>
      <w:footerReference w:type="first" r:id="rId10"/>
      <w:endnotePr>
        <w:numFmt w:val="decimal"/>
        <w:numStart w:val="0"/>
      </w:endnotePr>
      <w:pgSz w:w="16840" w:h="11907" w:orient="landscape" w:code="9"/>
      <w:pgMar w:top="567" w:right="1814" w:bottom="1134" w:left="1418" w:header="567" w:footer="11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286B6" w14:textId="77777777" w:rsidR="00AE72EF" w:rsidRPr="0027447A" w:rsidRDefault="00AE72EF">
      <w:r w:rsidRPr="0027447A">
        <w:separator/>
      </w:r>
    </w:p>
  </w:endnote>
  <w:endnote w:type="continuationSeparator" w:id="0">
    <w:p w14:paraId="772EDB47" w14:textId="77777777" w:rsidR="00AE72EF" w:rsidRPr="0027447A" w:rsidRDefault="00AE72EF">
      <w:r w:rsidRPr="0027447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D0DAC" w14:textId="702AE283" w:rsidR="000C2E3E" w:rsidRPr="0027447A" w:rsidRDefault="000C2E3E">
    <w:pPr>
      <w:pStyle w:val="Pieddepage"/>
      <w:rPr>
        <w:noProof w:val="0"/>
        <w:sz w:val="28"/>
      </w:rPr>
    </w:pPr>
    <w:r w:rsidRPr="0027447A">
      <w:rPr>
        <w:rStyle w:val="Numrodepage"/>
        <w:i/>
        <w:noProof w:val="0"/>
        <w:sz w:val="14"/>
      </w:rPr>
      <w:t xml:space="preserve">Université </w:t>
    </w:r>
    <w:proofErr w:type="gramStart"/>
    <w:r w:rsidRPr="0027447A">
      <w:rPr>
        <w:rStyle w:val="Numrodepage"/>
        <w:i/>
        <w:noProof w:val="0"/>
        <w:sz w:val="14"/>
      </w:rPr>
      <w:t>Paris  Dauphine</w:t>
    </w:r>
    <w:proofErr w:type="gramEnd"/>
    <w:r w:rsidRPr="0027447A">
      <w:rPr>
        <w:rStyle w:val="Numrodepage"/>
        <w:i/>
        <w:noProof w:val="0"/>
        <w:sz w:val="14"/>
      </w:rPr>
      <w:t>/</w:t>
    </w:r>
    <w:r w:rsidRPr="0027447A">
      <w:rPr>
        <w:i/>
        <w:noProof w:val="0"/>
        <w:sz w:val="14"/>
      </w:rPr>
      <w:t xml:space="preserve"> </w:t>
    </w:r>
    <w:r w:rsidR="005E3F69" w:rsidRPr="0027447A">
      <w:rPr>
        <w:i/>
        <w:noProof w:val="0"/>
        <w:sz w:val="14"/>
      </w:rPr>
      <w:t>SDAM/CR/SW/LV</w:t>
    </w:r>
    <w:r w:rsidRPr="0027447A">
      <w:rPr>
        <w:i/>
        <w:noProof w:val="0"/>
        <w:sz w:val="14"/>
      </w:rPr>
      <w:t>/ AE /</w:t>
    </w:r>
    <w:proofErr w:type="spellStart"/>
    <w:r w:rsidRPr="0027447A">
      <w:rPr>
        <w:i/>
        <w:noProof w:val="0"/>
        <w:sz w:val="14"/>
      </w:rPr>
      <w:t>Annece</w:t>
    </w:r>
    <w:proofErr w:type="spellEnd"/>
    <w:r w:rsidR="005E3F69" w:rsidRPr="0027447A">
      <w:rPr>
        <w:i/>
        <w:noProof w:val="0"/>
        <w:sz w:val="14"/>
      </w:rPr>
      <w:t xml:space="preserve"> </w:t>
    </w:r>
    <w:r w:rsidRPr="0027447A">
      <w:rPr>
        <w:i/>
        <w:noProof w:val="0"/>
        <w:sz w:val="14"/>
      </w:rPr>
      <w:t xml:space="preserve">2/ </w:t>
    </w:r>
    <w:r w:rsidR="005E3F69" w:rsidRPr="0027447A">
      <w:rPr>
        <w:i/>
        <w:noProof w:val="0"/>
        <w:sz w:val="14"/>
      </w:rPr>
      <w:t xml:space="preserve">Accord-Cadre </w:t>
    </w:r>
    <w:r w:rsidRPr="0027447A">
      <w:rPr>
        <w:i/>
        <w:noProof w:val="0"/>
        <w:sz w:val="14"/>
      </w:rPr>
      <w:t>de fournitu</w:t>
    </w:r>
    <w:r w:rsidR="005E3F69" w:rsidRPr="0027447A">
      <w:rPr>
        <w:i/>
        <w:noProof w:val="0"/>
        <w:sz w:val="14"/>
      </w:rPr>
      <w:t xml:space="preserve">re de Monographies françaises / </w:t>
    </w:r>
    <w:proofErr w:type="gramStart"/>
    <w:r w:rsidR="005E3F69" w:rsidRPr="0027447A">
      <w:rPr>
        <w:i/>
        <w:noProof w:val="0"/>
        <w:sz w:val="14"/>
      </w:rPr>
      <w:t>16</w:t>
    </w:r>
    <w:r w:rsidRPr="0027447A">
      <w:rPr>
        <w:i/>
        <w:noProof w:val="0"/>
        <w:sz w:val="14"/>
      </w:rPr>
      <w:t xml:space="preserve">  MONO</w:t>
    </w:r>
    <w:proofErr w:type="gramEnd"/>
    <w:r w:rsidRPr="0027447A">
      <w:rPr>
        <w:i/>
        <w:noProof w:val="0"/>
        <w:sz w:val="14"/>
      </w:rPr>
      <w:t>-FR</w:t>
    </w:r>
    <w:r w:rsidRPr="0027447A">
      <w:rPr>
        <w:rStyle w:val="Numrodepage"/>
        <w:i/>
        <w:noProof w:val="0"/>
        <w:sz w:val="14"/>
      </w:rPr>
      <w:tab/>
    </w:r>
    <w:r w:rsidRPr="0027447A">
      <w:rPr>
        <w:rStyle w:val="Numrodepage"/>
        <w:i/>
        <w:noProof w:val="0"/>
        <w:sz w:val="14"/>
      </w:rPr>
      <w:tab/>
    </w:r>
    <w:r w:rsidRPr="0027447A">
      <w:rPr>
        <w:rStyle w:val="Numrodepage"/>
        <w:i/>
        <w:noProof w:val="0"/>
        <w:sz w:val="14"/>
      </w:rPr>
      <w:tab/>
    </w:r>
    <w:r w:rsidRPr="0027447A">
      <w:rPr>
        <w:rStyle w:val="Numrodepage"/>
        <w:i/>
        <w:noProof w:val="0"/>
        <w:sz w:val="14"/>
      </w:rPr>
      <w:tab/>
    </w:r>
    <w:r w:rsidRPr="0027447A">
      <w:rPr>
        <w:rStyle w:val="Numrodepage"/>
        <w:i/>
        <w:noProof w:val="0"/>
        <w:sz w:val="14"/>
      </w:rPr>
      <w:tab/>
    </w:r>
    <w:r w:rsidRPr="0027447A">
      <w:rPr>
        <w:rStyle w:val="Numrodepage"/>
        <w:i/>
        <w:noProof w:val="0"/>
        <w:sz w:val="14"/>
      </w:rPr>
      <w:tab/>
    </w:r>
    <w:r w:rsidRPr="0027447A">
      <w:rPr>
        <w:rStyle w:val="Numrodepage"/>
        <w:i/>
        <w:noProof w:val="0"/>
        <w:sz w:val="14"/>
      </w:rPr>
      <w:tab/>
    </w:r>
    <w:r w:rsidRPr="0027447A">
      <w:rPr>
        <w:rStyle w:val="Numrodepage"/>
        <w:i/>
        <w:noProof w:val="0"/>
        <w:sz w:val="14"/>
      </w:rPr>
      <w:tab/>
    </w:r>
    <w:r w:rsidRPr="0027447A">
      <w:rPr>
        <w:rStyle w:val="Numrodepage"/>
        <w:noProof w:val="0"/>
        <w:sz w:val="28"/>
      </w:rPr>
      <w:fldChar w:fldCharType="begin"/>
    </w:r>
    <w:r w:rsidRPr="0027447A">
      <w:rPr>
        <w:rStyle w:val="Numrodepage"/>
        <w:noProof w:val="0"/>
        <w:sz w:val="28"/>
      </w:rPr>
      <w:instrText xml:space="preserve"> </w:instrText>
    </w:r>
    <w:r w:rsidR="0095000D" w:rsidRPr="0027447A">
      <w:rPr>
        <w:rStyle w:val="Numrodepage"/>
        <w:noProof w:val="0"/>
        <w:sz w:val="28"/>
      </w:rPr>
      <w:instrText>PAGE</w:instrText>
    </w:r>
    <w:r w:rsidRPr="0027447A">
      <w:rPr>
        <w:rStyle w:val="Numrodepage"/>
        <w:noProof w:val="0"/>
        <w:sz w:val="28"/>
      </w:rPr>
      <w:instrText xml:space="preserve"> </w:instrText>
    </w:r>
    <w:r w:rsidRPr="0027447A">
      <w:rPr>
        <w:rStyle w:val="Numrodepage"/>
        <w:noProof w:val="0"/>
        <w:sz w:val="28"/>
      </w:rPr>
      <w:fldChar w:fldCharType="separate"/>
    </w:r>
    <w:r w:rsidR="00E00F6F" w:rsidRPr="0027447A">
      <w:rPr>
        <w:rStyle w:val="Numrodepage"/>
        <w:noProof w:val="0"/>
        <w:sz w:val="28"/>
      </w:rPr>
      <w:t>3</w:t>
    </w:r>
    <w:r w:rsidRPr="0027447A">
      <w:rPr>
        <w:rStyle w:val="Numrodepage"/>
        <w:noProof w:val="0"/>
        <w:sz w:val="28"/>
      </w:rPr>
      <w:fldChar w:fldCharType="end"/>
    </w:r>
    <w:r w:rsidRPr="0027447A">
      <w:rPr>
        <w:rStyle w:val="Numrodepage"/>
        <w:noProof w:val="0"/>
        <w:sz w:val="28"/>
      </w:rPr>
      <w:t>/</w:t>
    </w:r>
    <w:r w:rsidR="006D61D6" w:rsidRPr="0027447A">
      <w:rPr>
        <w:rStyle w:val="Numrodepage"/>
        <w:noProof w:val="0"/>
        <w:sz w:val="28"/>
      </w:rPr>
      <w:t>5</w:t>
    </w:r>
  </w:p>
  <w:p w14:paraId="1231BE67" w14:textId="77777777" w:rsidR="000C2E3E" w:rsidRPr="0027447A" w:rsidRDefault="000C2E3E">
    <w:pPr>
      <w:pStyle w:val="Pieddepage"/>
      <w:rPr>
        <w:noProof w:val="0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21919" w14:textId="0FD80756" w:rsidR="000C2E3E" w:rsidRPr="0027447A" w:rsidRDefault="00CA3F17" w:rsidP="004D19D4">
    <w:pPr>
      <w:pStyle w:val="Pieddepage"/>
      <w:ind w:left="-426" w:firstLine="426"/>
      <w:rPr>
        <w:noProof w:val="0"/>
      </w:rPr>
    </w:pPr>
    <w:r>
      <w:rPr>
        <w:rStyle w:val="Numrodepage"/>
        <w:i/>
        <w:noProof w:val="0"/>
        <w:sz w:val="14"/>
      </w:rPr>
      <w:t>Annexe n°2</w:t>
    </w:r>
    <w:r>
      <w:rPr>
        <w:rStyle w:val="Numrodepage"/>
        <w:i/>
        <w:noProof w:val="0"/>
        <w:sz w:val="14"/>
      </w:rPr>
      <w:tab/>
    </w:r>
    <w:r w:rsidR="004D19D4">
      <w:rPr>
        <w:rStyle w:val="Numrodepage"/>
        <w:i/>
        <w:noProof w:val="0"/>
        <w:sz w:val="14"/>
      </w:rPr>
      <w:t xml:space="preserve">                                                                                                                                     </w:t>
    </w:r>
    <w:r>
      <w:rPr>
        <w:i/>
        <w:noProof w:val="0"/>
        <w:sz w:val="14"/>
      </w:rPr>
      <w:t>25 MONOGRAPHIE</w:t>
    </w:r>
    <w:r w:rsidR="004D19D4">
      <w:rPr>
        <w:i/>
        <w:noProof w:val="0"/>
        <w:sz w:val="14"/>
      </w:rPr>
      <w:t xml:space="preserve"> – Lot n°1</w:t>
    </w:r>
    <w:r w:rsidR="000C2E3E" w:rsidRPr="0027447A">
      <w:rPr>
        <w:i/>
        <w:noProof w:val="0"/>
        <w:sz w:val="14"/>
      </w:rPr>
      <w:tab/>
    </w:r>
    <w:r w:rsidR="004D19D4">
      <w:rPr>
        <w:i/>
        <w:noProof w:val="0"/>
        <w:sz w:val="14"/>
      </w:rPr>
      <w:tab/>
    </w:r>
    <w:r w:rsidR="004D19D4">
      <w:rPr>
        <w:i/>
        <w:noProof w:val="0"/>
        <w:sz w:val="14"/>
      </w:rPr>
      <w:tab/>
    </w:r>
    <w:r w:rsidR="000C2E3E" w:rsidRPr="0027447A">
      <w:rPr>
        <w:i/>
        <w:noProof w:val="0"/>
        <w:sz w:val="14"/>
      </w:rPr>
      <w:tab/>
    </w:r>
    <w:r w:rsidR="000C2E3E" w:rsidRPr="0027447A">
      <w:rPr>
        <w:i/>
        <w:noProof w:val="0"/>
        <w:sz w:val="14"/>
      </w:rPr>
      <w:tab/>
    </w:r>
    <w:r w:rsidR="000C2E3E" w:rsidRPr="0027447A">
      <w:rPr>
        <w:rStyle w:val="Numrodepage"/>
        <w:noProof w:val="0"/>
        <w:sz w:val="28"/>
      </w:rPr>
      <w:fldChar w:fldCharType="begin"/>
    </w:r>
    <w:r w:rsidR="000C2E3E" w:rsidRPr="0027447A">
      <w:rPr>
        <w:rStyle w:val="Numrodepage"/>
        <w:noProof w:val="0"/>
        <w:sz w:val="28"/>
      </w:rPr>
      <w:instrText xml:space="preserve"> </w:instrText>
    </w:r>
    <w:r w:rsidR="0095000D" w:rsidRPr="0027447A">
      <w:rPr>
        <w:rStyle w:val="Numrodepage"/>
        <w:noProof w:val="0"/>
        <w:sz w:val="28"/>
      </w:rPr>
      <w:instrText>PAGE</w:instrText>
    </w:r>
    <w:r w:rsidR="000C2E3E" w:rsidRPr="0027447A">
      <w:rPr>
        <w:rStyle w:val="Numrodepage"/>
        <w:noProof w:val="0"/>
        <w:sz w:val="28"/>
      </w:rPr>
      <w:instrText xml:space="preserve"> </w:instrText>
    </w:r>
    <w:r w:rsidR="000C2E3E" w:rsidRPr="0027447A">
      <w:rPr>
        <w:rStyle w:val="Numrodepage"/>
        <w:noProof w:val="0"/>
        <w:sz w:val="28"/>
      </w:rPr>
      <w:fldChar w:fldCharType="separate"/>
    </w:r>
    <w:r w:rsidR="00E00F6F" w:rsidRPr="0027447A">
      <w:rPr>
        <w:rStyle w:val="Numrodepage"/>
        <w:noProof w:val="0"/>
        <w:sz w:val="28"/>
      </w:rPr>
      <w:t>1</w:t>
    </w:r>
    <w:r w:rsidR="000C2E3E" w:rsidRPr="0027447A">
      <w:rPr>
        <w:rStyle w:val="Numrodepage"/>
        <w:noProof w:val="0"/>
        <w:sz w:val="28"/>
      </w:rPr>
      <w:fldChar w:fldCharType="end"/>
    </w:r>
    <w:r w:rsidR="000C2E3E" w:rsidRPr="0027447A">
      <w:rPr>
        <w:rStyle w:val="Numrodepage"/>
        <w:noProof w:val="0"/>
        <w:sz w:val="28"/>
      </w:rPr>
      <w:t>/</w:t>
    </w:r>
    <w:r w:rsidR="006D61D6" w:rsidRPr="0027447A">
      <w:rPr>
        <w:rStyle w:val="Numrodepage"/>
        <w:noProof w:val="0"/>
        <w:sz w:val="2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CFB17" w14:textId="77777777" w:rsidR="00AE72EF" w:rsidRPr="0027447A" w:rsidRDefault="00AE72EF">
      <w:r w:rsidRPr="0027447A">
        <w:separator/>
      </w:r>
    </w:p>
  </w:footnote>
  <w:footnote w:type="continuationSeparator" w:id="0">
    <w:p w14:paraId="5C2F9B49" w14:textId="77777777" w:rsidR="00AE72EF" w:rsidRPr="0027447A" w:rsidRDefault="00AE72EF">
      <w:r w:rsidRPr="0027447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8D528" w14:textId="3C9AAA0C" w:rsidR="000C2E3E" w:rsidRPr="0027447A" w:rsidRDefault="16686EB2" w:rsidP="009F71B7">
    <w:pPr>
      <w:jc w:val="center"/>
      <w:rPr>
        <w:rFonts w:ascii="Times New Roman" w:hAnsi="Times New Roman"/>
        <w:b/>
        <w:sz w:val="28"/>
      </w:rPr>
    </w:pPr>
    <w:r w:rsidRPr="0027447A">
      <w:rPr>
        <w:rFonts w:ascii="Times New Roman" w:hAnsi="Times New Roman"/>
        <w:b/>
        <w:bCs/>
        <w:sz w:val="28"/>
        <w:szCs w:val="28"/>
      </w:rPr>
      <w:t>Accord-Cadre 2</w:t>
    </w:r>
    <w:r w:rsidR="0002751B" w:rsidRPr="0027447A">
      <w:rPr>
        <w:rFonts w:ascii="Times New Roman" w:hAnsi="Times New Roman"/>
        <w:b/>
        <w:bCs/>
        <w:sz w:val="28"/>
        <w:szCs w:val="28"/>
      </w:rPr>
      <w:t>5</w:t>
    </w:r>
    <w:r w:rsidR="00CF65D6" w:rsidRPr="0027447A">
      <w:rPr>
        <w:rFonts w:ascii="Times New Roman" w:hAnsi="Times New Roman"/>
        <w:b/>
        <w:bCs/>
        <w:sz w:val="28"/>
        <w:szCs w:val="28"/>
      </w:rPr>
      <w:t xml:space="preserve"> </w:t>
    </w:r>
    <w:r w:rsidRPr="0027447A">
      <w:rPr>
        <w:rFonts w:ascii="Times New Roman" w:hAnsi="Times New Roman"/>
        <w:b/>
        <w:bCs/>
        <w:sz w:val="28"/>
        <w:szCs w:val="28"/>
      </w:rPr>
      <w:t>MONO</w:t>
    </w:r>
    <w:r w:rsidR="00CF65D6" w:rsidRPr="0027447A">
      <w:rPr>
        <w:rFonts w:ascii="Times New Roman" w:hAnsi="Times New Roman"/>
        <w:b/>
        <w:bCs/>
        <w:sz w:val="28"/>
        <w:szCs w:val="28"/>
      </w:rPr>
      <w:t>GRAPHI</w:t>
    </w:r>
    <w:r w:rsidR="009F71B7" w:rsidRPr="0027447A">
      <w:rPr>
        <w:rFonts w:ascii="Times New Roman" w:hAnsi="Times New Roman"/>
        <w:b/>
        <w:bCs/>
        <w:sz w:val="28"/>
        <w:szCs w:val="28"/>
      </w:rPr>
      <w:t>ES</w:t>
    </w:r>
  </w:p>
  <w:p w14:paraId="6BD18F9B" w14:textId="77777777" w:rsidR="005E3F69" w:rsidRPr="0027447A" w:rsidRDefault="005E3F69" w:rsidP="005E3F69">
    <w:pPr>
      <w:jc w:val="center"/>
      <w:rPr>
        <w:rFonts w:ascii="Times New Roman" w:hAnsi="Times New Roman"/>
        <w:b/>
        <w:sz w:val="24"/>
      </w:rPr>
    </w:pPr>
  </w:p>
  <w:p w14:paraId="347F17A3" w14:textId="77777777" w:rsidR="005E3F69" w:rsidRPr="0027447A" w:rsidRDefault="005E3F69" w:rsidP="005E3F69">
    <w:pPr>
      <w:jc w:val="center"/>
      <w:rPr>
        <w:rFonts w:ascii="Times New Roman" w:hAnsi="Times New Roman"/>
        <w:b/>
        <w:sz w:val="24"/>
      </w:rPr>
    </w:pPr>
    <w:r w:rsidRPr="0027447A">
      <w:rPr>
        <w:rFonts w:ascii="Times New Roman" w:hAnsi="Times New Roman"/>
        <w:b/>
        <w:sz w:val="24"/>
      </w:rPr>
      <w:t>LOT N°1 - MONOGRAPHIES FRANCAISES</w:t>
    </w:r>
  </w:p>
  <w:p w14:paraId="238601FE" w14:textId="77777777" w:rsidR="005E3F69" w:rsidRPr="0027447A" w:rsidRDefault="005E3F69" w:rsidP="005E3F69">
    <w:pPr>
      <w:rPr>
        <w:rFonts w:ascii="Times New Roman" w:hAnsi="Times New Roman"/>
        <w:sz w:val="24"/>
      </w:rPr>
    </w:pPr>
  </w:p>
  <w:p w14:paraId="0F3CABC7" w14:textId="77777777" w:rsidR="005E3F69" w:rsidRPr="0027447A" w:rsidRDefault="005E3F69" w:rsidP="005E3F69">
    <w:pPr>
      <w:rPr>
        <w:rFonts w:ascii="Times New Roman" w:hAnsi="Times New Roman"/>
        <w:b/>
        <w:sz w:val="24"/>
      </w:rPr>
    </w:pPr>
  </w:p>
  <w:p w14:paraId="2BE74C8A" w14:textId="77777777" w:rsidR="005E3F69" w:rsidRPr="0027447A" w:rsidRDefault="005E3F69" w:rsidP="005E3F69">
    <w:pPr>
      <w:ind w:left="720" w:firstLine="720"/>
      <w:jc w:val="center"/>
      <w:rPr>
        <w:rFonts w:ascii="Times New Roman" w:hAnsi="Times New Roman"/>
        <w:b/>
        <w:sz w:val="24"/>
        <w:u w:val="single"/>
      </w:rPr>
    </w:pPr>
    <w:r w:rsidRPr="0027447A">
      <w:rPr>
        <w:rFonts w:ascii="Times New Roman" w:hAnsi="Times New Roman"/>
        <w:b/>
        <w:sz w:val="24"/>
        <w:u w:val="single"/>
      </w:rPr>
      <w:t>ANNEXE 2 à l’AE : Questionnaire relatif aux services offerts</w:t>
    </w:r>
  </w:p>
  <w:p w14:paraId="03E6B605" w14:textId="77777777" w:rsidR="005E3F69" w:rsidRPr="0027447A" w:rsidRDefault="00506B2E" w:rsidP="00506B2E">
    <w:pPr>
      <w:ind w:firstLine="708"/>
      <w:jc w:val="center"/>
      <w:rPr>
        <w:rFonts w:ascii="Times New Roman" w:hAnsi="Times New Roman"/>
        <w:i/>
        <w:sz w:val="24"/>
        <w:szCs w:val="24"/>
      </w:rPr>
    </w:pPr>
    <w:r w:rsidRPr="0027447A">
      <w:rPr>
        <w:rFonts w:ascii="Times New Roman" w:hAnsi="Times New Roman"/>
        <w:i/>
        <w:sz w:val="24"/>
        <w:szCs w:val="24"/>
      </w:rPr>
      <w:t>(</w:t>
    </w:r>
    <w:proofErr w:type="gramStart"/>
    <w:r w:rsidRPr="0027447A">
      <w:rPr>
        <w:rFonts w:ascii="Times New Roman" w:hAnsi="Times New Roman"/>
        <w:i/>
        <w:sz w:val="24"/>
        <w:szCs w:val="24"/>
      </w:rPr>
      <w:t>le</w:t>
    </w:r>
    <w:proofErr w:type="gramEnd"/>
    <w:r w:rsidRPr="0027447A">
      <w:rPr>
        <w:rFonts w:ascii="Times New Roman" w:hAnsi="Times New Roman"/>
        <w:i/>
        <w:sz w:val="24"/>
        <w:szCs w:val="24"/>
      </w:rPr>
      <w:t xml:space="preserve"> candidat pourra adjoindre à la présente annexe tous les documents jugés utiles)</w:t>
    </w: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97"/>
      <w:gridCol w:w="5103"/>
      <w:gridCol w:w="7797"/>
    </w:tblGrid>
    <w:tr w:rsidR="005E3F69" w:rsidRPr="0027447A" w14:paraId="540FCBBC" w14:textId="77777777" w:rsidTr="00AA295C">
      <w:tc>
        <w:tcPr>
          <w:tcW w:w="497" w:type="dxa"/>
          <w:shd w:val="clear" w:color="auto" w:fill="C0C0C0"/>
        </w:tcPr>
        <w:p w14:paraId="577B9AAD" w14:textId="77777777" w:rsidR="005E3F69" w:rsidRPr="0027447A" w:rsidRDefault="005E3F69" w:rsidP="00AA295C">
          <w:pPr>
            <w:ind w:right="-56"/>
            <w:jc w:val="center"/>
            <w:rPr>
              <w:rFonts w:ascii="Times New Roman" w:hAnsi="Times New Roman"/>
              <w:b/>
              <w:i/>
              <w:sz w:val="24"/>
            </w:rPr>
          </w:pPr>
          <w:r w:rsidRPr="0027447A">
            <w:rPr>
              <w:rFonts w:ascii="Times New Roman" w:hAnsi="Times New Roman"/>
              <w:b/>
              <w:i/>
              <w:sz w:val="24"/>
            </w:rPr>
            <w:t>N°</w:t>
          </w:r>
        </w:p>
      </w:tc>
      <w:tc>
        <w:tcPr>
          <w:tcW w:w="5103" w:type="dxa"/>
          <w:shd w:val="clear" w:color="auto" w:fill="C0C0C0"/>
        </w:tcPr>
        <w:p w14:paraId="35F0B329" w14:textId="77777777" w:rsidR="005E3F69" w:rsidRPr="0027447A" w:rsidRDefault="005E3F69" w:rsidP="00AA295C">
          <w:pPr>
            <w:jc w:val="center"/>
            <w:rPr>
              <w:rFonts w:ascii="Times New Roman" w:hAnsi="Times New Roman"/>
              <w:b/>
              <w:i/>
              <w:sz w:val="24"/>
            </w:rPr>
          </w:pPr>
          <w:r w:rsidRPr="0027447A">
            <w:rPr>
              <w:rFonts w:ascii="Times New Roman" w:hAnsi="Times New Roman"/>
              <w:b/>
              <w:i/>
              <w:sz w:val="24"/>
            </w:rPr>
            <w:t>Questions</w:t>
          </w:r>
        </w:p>
      </w:tc>
      <w:tc>
        <w:tcPr>
          <w:tcW w:w="7797" w:type="dxa"/>
          <w:shd w:val="clear" w:color="auto" w:fill="C0C0C0"/>
        </w:tcPr>
        <w:p w14:paraId="68C24272" w14:textId="77777777" w:rsidR="005E3F69" w:rsidRPr="0027447A" w:rsidRDefault="005E3F69" w:rsidP="00AA295C">
          <w:pPr>
            <w:jc w:val="center"/>
            <w:rPr>
              <w:rFonts w:ascii="Times New Roman" w:hAnsi="Times New Roman"/>
              <w:b/>
              <w:i/>
              <w:sz w:val="24"/>
            </w:rPr>
          </w:pPr>
          <w:r w:rsidRPr="0027447A">
            <w:rPr>
              <w:rFonts w:ascii="Times New Roman" w:hAnsi="Times New Roman"/>
              <w:b/>
              <w:i/>
              <w:sz w:val="24"/>
            </w:rPr>
            <w:t>Réponses</w:t>
          </w:r>
        </w:p>
      </w:tc>
    </w:tr>
  </w:tbl>
  <w:p w14:paraId="5B08B5D1" w14:textId="77777777" w:rsidR="005E3F69" w:rsidRPr="0027447A" w:rsidRDefault="005E3F69" w:rsidP="000C2E3E">
    <w:pPr>
      <w:ind w:left="-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F7757"/>
    <w:multiLevelType w:val="hybridMultilevel"/>
    <w:tmpl w:val="1C7E5D24"/>
    <w:lvl w:ilvl="0" w:tplc="9BB617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40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DC74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4A62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18DB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EDF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D806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26C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B6CE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23FD7"/>
    <w:multiLevelType w:val="hybridMultilevel"/>
    <w:tmpl w:val="D04A25A6"/>
    <w:lvl w:ilvl="0" w:tplc="CDAE42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64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36D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2C4B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C246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4F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285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D881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10F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47D05"/>
    <w:multiLevelType w:val="hybridMultilevel"/>
    <w:tmpl w:val="19764D50"/>
    <w:lvl w:ilvl="0" w:tplc="48C63450">
      <w:start w:val="14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72989E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263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C39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A87D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7A4E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38B5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FA6D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80B6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A2FAB"/>
    <w:multiLevelType w:val="hybridMultilevel"/>
    <w:tmpl w:val="F81840F0"/>
    <w:lvl w:ilvl="0" w:tplc="B0263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1297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98C6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B8E2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BA67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FE56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2EF3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E241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E87D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41AAF"/>
    <w:multiLevelType w:val="hybridMultilevel"/>
    <w:tmpl w:val="3AB80DAC"/>
    <w:lvl w:ilvl="0" w:tplc="DF8CAC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7ACB"/>
    <w:multiLevelType w:val="singleLevel"/>
    <w:tmpl w:val="441C37B4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84296310">
    <w:abstractNumId w:val="2"/>
  </w:num>
  <w:num w:numId="2" w16cid:durableId="1122386302">
    <w:abstractNumId w:val="1"/>
  </w:num>
  <w:num w:numId="3" w16cid:durableId="2091346533">
    <w:abstractNumId w:val="3"/>
  </w:num>
  <w:num w:numId="4" w16cid:durableId="349331331">
    <w:abstractNumId w:val="0"/>
  </w:num>
  <w:num w:numId="5" w16cid:durableId="1957905691">
    <w:abstractNumId w:val="5"/>
  </w:num>
  <w:num w:numId="6" w16cid:durableId="69114700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LAIRE NGUYEN">
    <w15:presenceInfo w15:providerId="AD" w15:userId="S::claire.nguyen@dauphine.psl.eu::6ad71668-717c-4192-a669-e73131a5988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FD3"/>
    <w:rsid w:val="0002751B"/>
    <w:rsid w:val="000C2E3E"/>
    <w:rsid w:val="000D0C79"/>
    <w:rsid w:val="00155FB0"/>
    <w:rsid w:val="001B25F3"/>
    <w:rsid w:val="001C2AE1"/>
    <w:rsid w:val="001C5D5B"/>
    <w:rsid w:val="00225520"/>
    <w:rsid w:val="002263BA"/>
    <w:rsid w:val="0027447A"/>
    <w:rsid w:val="002B28DC"/>
    <w:rsid w:val="003461BE"/>
    <w:rsid w:val="00473175"/>
    <w:rsid w:val="004D19D4"/>
    <w:rsid w:val="004E1892"/>
    <w:rsid w:val="00506B2E"/>
    <w:rsid w:val="00526426"/>
    <w:rsid w:val="005828B9"/>
    <w:rsid w:val="005E3F69"/>
    <w:rsid w:val="006D61D6"/>
    <w:rsid w:val="0095000D"/>
    <w:rsid w:val="009C66BC"/>
    <w:rsid w:val="009F71B7"/>
    <w:rsid w:val="00A67DAC"/>
    <w:rsid w:val="00AA295C"/>
    <w:rsid w:val="00AA6621"/>
    <w:rsid w:val="00AE72EF"/>
    <w:rsid w:val="00B12EEF"/>
    <w:rsid w:val="00B739D9"/>
    <w:rsid w:val="00B86105"/>
    <w:rsid w:val="00B94AE2"/>
    <w:rsid w:val="00BD2FD3"/>
    <w:rsid w:val="00C71ADB"/>
    <w:rsid w:val="00C76431"/>
    <w:rsid w:val="00C8016B"/>
    <w:rsid w:val="00C97545"/>
    <w:rsid w:val="00CA3F17"/>
    <w:rsid w:val="00CD003C"/>
    <w:rsid w:val="00CD4C41"/>
    <w:rsid w:val="00CF65D6"/>
    <w:rsid w:val="00DB5E21"/>
    <w:rsid w:val="00DE59B0"/>
    <w:rsid w:val="00E00F6F"/>
    <w:rsid w:val="00E42978"/>
    <w:rsid w:val="00F37012"/>
    <w:rsid w:val="00F72C3E"/>
    <w:rsid w:val="00F75C26"/>
    <w:rsid w:val="00FA6965"/>
    <w:rsid w:val="0243F702"/>
    <w:rsid w:val="02A2AA47"/>
    <w:rsid w:val="0505F312"/>
    <w:rsid w:val="065B9AE6"/>
    <w:rsid w:val="080BC4BF"/>
    <w:rsid w:val="0875E445"/>
    <w:rsid w:val="08859FA0"/>
    <w:rsid w:val="088ED3A4"/>
    <w:rsid w:val="08B68424"/>
    <w:rsid w:val="08F598D6"/>
    <w:rsid w:val="0AD2CBBB"/>
    <w:rsid w:val="108CDFDB"/>
    <w:rsid w:val="11DADC23"/>
    <w:rsid w:val="129EF71B"/>
    <w:rsid w:val="1399AB46"/>
    <w:rsid w:val="14C039BA"/>
    <w:rsid w:val="1567D6E0"/>
    <w:rsid w:val="16686EB2"/>
    <w:rsid w:val="1A0A9B7E"/>
    <w:rsid w:val="1D4F1457"/>
    <w:rsid w:val="1E3BB006"/>
    <w:rsid w:val="20D480E1"/>
    <w:rsid w:val="26E6764B"/>
    <w:rsid w:val="2700982F"/>
    <w:rsid w:val="27E8AE56"/>
    <w:rsid w:val="2FE4D933"/>
    <w:rsid w:val="32548A30"/>
    <w:rsid w:val="33F2CD37"/>
    <w:rsid w:val="35A034B6"/>
    <w:rsid w:val="36F3453E"/>
    <w:rsid w:val="39AB029C"/>
    <w:rsid w:val="39E0A64F"/>
    <w:rsid w:val="3A8DF3B0"/>
    <w:rsid w:val="3AB4B855"/>
    <w:rsid w:val="3F59DE23"/>
    <w:rsid w:val="3F987B25"/>
    <w:rsid w:val="4000AC41"/>
    <w:rsid w:val="409714D0"/>
    <w:rsid w:val="4298AC9F"/>
    <w:rsid w:val="42E9B012"/>
    <w:rsid w:val="445F75B9"/>
    <w:rsid w:val="45599758"/>
    <w:rsid w:val="4609ED7D"/>
    <w:rsid w:val="4CDC4063"/>
    <w:rsid w:val="4D9E089C"/>
    <w:rsid w:val="50C703C2"/>
    <w:rsid w:val="51D425D1"/>
    <w:rsid w:val="54A96357"/>
    <w:rsid w:val="5602F47F"/>
    <w:rsid w:val="579404E4"/>
    <w:rsid w:val="58240723"/>
    <w:rsid w:val="599FF9F3"/>
    <w:rsid w:val="5AA2C429"/>
    <w:rsid w:val="63D6CEAE"/>
    <w:rsid w:val="655F114E"/>
    <w:rsid w:val="661D35A1"/>
    <w:rsid w:val="66210DBF"/>
    <w:rsid w:val="690B23D2"/>
    <w:rsid w:val="6965E3AB"/>
    <w:rsid w:val="6976E6BA"/>
    <w:rsid w:val="6D529086"/>
    <w:rsid w:val="6FD6D10C"/>
    <w:rsid w:val="6FE4C5CA"/>
    <w:rsid w:val="700023A5"/>
    <w:rsid w:val="711C1DB4"/>
    <w:rsid w:val="73A16509"/>
    <w:rsid w:val="7494802E"/>
    <w:rsid w:val="74CAB917"/>
    <w:rsid w:val="752BA9C0"/>
    <w:rsid w:val="7606AA3C"/>
    <w:rsid w:val="77633498"/>
    <w:rsid w:val="7B32F187"/>
    <w:rsid w:val="7BDB3B54"/>
    <w:rsid w:val="7CB24F29"/>
    <w:rsid w:val="7E1E9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D9968A"/>
  <w15:chartTrackingRefBased/>
  <w15:docId w15:val="{12D43BD4-C625-4642-8B25-E3E32D60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  <w:lang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i/>
      <w:sz w:val="24"/>
    </w:rPr>
  </w:style>
  <w:style w:type="paragraph" w:styleId="Titre2">
    <w:name w:val="heading 2"/>
    <w:basedOn w:val="Normal"/>
    <w:next w:val="Normal"/>
    <w:qFormat/>
    <w:pPr>
      <w:keepNext/>
      <w:ind w:left="142"/>
      <w:outlineLvl w:val="1"/>
    </w:pPr>
    <w:rPr>
      <w:rFonts w:ascii="Times New Roman" w:hAnsi="Times New Roman"/>
      <w:b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i/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320"/>
        <w:tab w:val="right" w:pos="8640"/>
      </w:tabs>
    </w:pPr>
    <w:rPr>
      <w:rFonts w:ascii="Times" w:hAnsi="Times"/>
      <w:noProof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rPr>
      <w:rFonts w:ascii="Tahoma" w:hAnsi="Tahoma"/>
      <w:i/>
    </w:rPr>
  </w:style>
  <w:style w:type="paragraph" w:styleId="Textedebulles">
    <w:name w:val="Balloon Text"/>
    <w:basedOn w:val="Normal"/>
    <w:semiHidden/>
    <w:rsid w:val="00414954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7D7D04"/>
    <w:rPr>
      <w:sz w:val="16"/>
      <w:szCs w:val="16"/>
    </w:rPr>
  </w:style>
  <w:style w:type="paragraph" w:styleId="Commentaire">
    <w:name w:val="annotation text"/>
    <w:basedOn w:val="Normal"/>
    <w:link w:val="CommentaireCar"/>
    <w:rsid w:val="007D7D04"/>
  </w:style>
  <w:style w:type="character" w:customStyle="1" w:styleId="CommentaireCar">
    <w:name w:val="Commentaire Car"/>
    <w:link w:val="Commentaire"/>
    <w:rsid w:val="007D7D04"/>
    <w:rPr>
      <w:rFonts w:ascii="MS Sans Serif" w:hAnsi="MS Sans Serif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rsid w:val="007D7D04"/>
    <w:rPr>
      <w:b/>
      <w:bCs/>
    </w:rPr>
  </w:style>
  <w:style w:type="character" w:customStyle="1" w:styleId="ObjetducommentaireCar">
    <w:name w:val="Objet du commentaire Car"/>
    <w:link w:val="Objetducommentaire"/>
    <w:rsid w:val="007D7D04"/>
    <w:rPr>
      <w:rFonts w:ascii="MS Sans Serif" w:hAnsi="MS Sans Serif"/>
      <w:b/>
      <w:bCs/>
      <w:lang w:val="en-US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Rvision">
    <w:name w:val="Revision"/>
    <w:hidden/>
    <w:uiPriority w:val="99"/>
    <w:semiHidden/>
    <w:rsid w:val="00F37012"/>
    <w:rPr>
      <w:rFonts w:ascii="MS Sans Serif" w:hAnsi="MS Sans Serif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4333BBEE606E41B1B3F9ED1BDC3D4E" ma:contentTypeVersion="14" ma:contentTypeDescription="Crée un document." ma:contentTypeScope="" ma:versionID="55c0bf5686aab23585ee46487076533e">
  <xsd:schema xmlns:xsd="http://www.w3.org/2001/XMLSchema" xmlns:xs="http://www.w3.org/2001/XMLSchema" xmlns:p="http://schemas.microsoft.com/office/2006/metadata/properties" xmlns:ns2="cb23a036-21cf-48f9-9364-04e7026e96d8" xmlns:ns3="6bd419ea-f0cb-441c-a839-0584c796f75d" targetNamespace="http://schemas.microsoft.com/office/2006/metadata/properties" ma:root="true" ma:fieldsID="f11e7312371c9b204cbaf110291649bc" ns2:_="" ns3:_="">
    <xsd:import namespace="cb23a036-21cf-48f9-9364-04e7026e96d8"/>
    <xsd:import namespace="6bd419ea-f0cb-441c-a839-0584c796f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3a036-21cf-48f9-9364-04e7026e9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cc83a888-d221-4d36-8059-0a135550e9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419ea-f0cb-441c-a839-0584c796f75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0157e94f-5d4c-41a5-896c-0e157359e864}" ma:internalName="TaxCatchAll" ma:showField="CatchAllData" ma:web="6bd419ea-f0cb-441c-a839-0584c796f7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d419ea-f0cb-441c-a839-0584c796f75d" xsi:nil="true"/>
    <lcf76f155ced4ddcb4097134ff3c332f xmlns="cb23a036-21cf-48f9-9364-04e7026e96d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D9DF30-9347-41B4-9E39-8CF6AE77E2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B04DE7-BA3C-425A-8626-934EFFEF2509}"/>
</file>

<file path=customXml/itemProps3.xml><?xml version="1.0" encoding="utf-8"?>
<ds:datastoreItem xmlns:ds="http://schemas.openxmlformats.org/officeDocument/2006/customXml" ds:itemID="{B59225B1-BF0E-482C-AA56-14976CABBB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626</Words>
  <Characters>3446</Characters>
  <Application>Microsoft Office Word</Application>
  <DocSecurity>0</DocSecurity>
  <Lines>28</Lines>
  <Paragraphs>8</Paragraphs>
  <ScaleCrop>false</ScaleCrop>
  <Company>dauphine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Bureau des marchés</dc:title>
  <dc:subject/>
  <dc:creator>Unknown</dc:creator>
  <cp:keywords/>
  <cp:lastModifiedBy>MICKAEL CIRON</cp:lastModifiedBy>
  <cp:revision>9</cp:revision>
  <cp:lastPrinted>2008-06-16T21:21:00Z</cp:lastPrinted>
  <dcterms:created xsi:type="dcterms:W3CDTF">2020-09-30T08:14:00Z</dcterms:created>
  <dcterms:modified xsi:type="dcterms:W3CDTF">2025-11-10T14:44:00Z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0x0101003B4333BBEE606E41B1B3F9ED1BDC3D4E</vt:lpwstr>
  </property>
</Properties>
</file>